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07AA1960" w:rsidR="00B71AF4" w:rsidRPr="00C7625C" w:rsidRDefault="001E3861" w:rsidP="007E3117">
      <w:pPr>
        <w:spacing w:after="0"/>
        <w:rPr>
          <w:rFonts w:ascii="Times New Roman" w:hAnsi="Times New Roman" w:cs="Times New Roman"/>
          <w:sz w:val="24"/>
          <w:szCs w:val="24"/>
        </w:rPr>
      </w:pPr>
      <w:r w:rsidRPr="007E3117">
        <w:rPr>
          <w:rFonts w:ascii="Times New Roman" w:hAnsi="Times New Roman" w:cs="Times New Roman"/>
          <w:b/>
          <w:sz w:val="28"/>
          <w:szCs w:val="24"/>
        </w:rPr>
        <w:t>PIs:</w:t>
      </w:r>
      <w:r w:rsidRPr="007E3117">
        <w:rPr>
          <w:rFonts w:ascii="Times New Roman" w:hAnsi="Times New Roman" w:cs="Times New Roman"/>
          <w:sz w:val="28"/>
          <w:szCs w:val="24"/>
        </w:rPr>
        <w:t xml:space="preserve"> </w:t>
      </w:r>
      <w:r w:rsidR="001B75EE" w:rsidRPr="00C7625C">
        <w:rPr>
          <w:rFonts w:ascii="Times New Roman" w:hAnsi="Times New Roman" w:cs="Times New Roman"/>
          <w:sz w:val="24"/>
          <w:szCs w:val="24"/>
        </w:rPr>
        <w:t xml:space="preserve">Nicholaus Noles </w:t>
      </w:r>
      <w:r w:rsidR="001B75EE">
        <w:rPr>
          <w:rFonts w:ascii="Times New Roman" w:hAnsi="Times New Roman" w:cs="Times New Roman"/>
          <w:sz w:val="24"/>
          <w:szCs w:val="24"/>
        </w:rPr>
        <w:t xml:space="preserve">and Judith </w:t>
      </w:r>
      <w:commentRangeStart w:id="0"/>
      <w:r w:rsidR="001B75EE">
        <w:rPr>
          <w:rFonts w:ascii="Times New Roman" w:hAnsi="Times New Roman" w:cs="Times New Roman"/>
          <w:sz w:val="24"/>
          <w:szCs w:val="24"/>
        </w:rPr>
        <w:t>Danovitch</w:t>
      </w:r>
      <w:commentRangeEnd w:id="0"/>
      <w:r w:rsidR="0066331C">
        <w:rPr>
          <w:rStyle w:val="CommentReference"/>
        </w:rPr>
        <w:commentReference w:id="0"/>
      </w:r>
    </w:p>
    <w:p w14:paraId="2B75E5E5" w14:textId="7B2BEFF2" w:rsidR="001E3861" w:rsidRDefault="001E3861" w:rsidP="00144083">
      <w:pPr>
        <w:spacing w:after="0"/>
        <w:rPr>
          <w:rFonts w:ascii="Times New Roman" w:hAnsi="Times New Roman" w:cs="Times New Roman"/>
          <w:sz w:val="24"/>
          <w:szCs w:val="24"/>
        </w:rPr>
      </w:pPr>
      <w:r w:rsidRPr="007E3117">
        <w:rPr>
          <w:rFonts w:ascii="Times New Roman" w:hAnsi="Times New Roman" w:cs="Times New Roman"/>
          <w:b/>
          <w:sz w:val="28"/>
          <w:szCs w:val="24"/>
        </w:rPr>
        <w:t>Psychology Education Title</w:t>
      </w:r>
      <w:r w:rsidR="00F455AE">
        <w:rPr>
          <w:rFonts w:ascii="Times New Roman" w:hAnsi="Times New Roman" w:cs="Times New Roman"/>
          <w:b/>
          <w:sz w:val="28"/>
          <w:szCs w:val="24"/>
        </w:rPr>
        <w:t>:</w:t>
      </w:r>
      <w:r w:rsidR="00F455AE">
        <w:rPr>
          <w:rFonts w:ascii="Times New Roman" w:hAnsi="Times New Roman" w:cs="Times New Roman"/>
          <w:sz w:val="24"/>
          <w:szCs w:val="24"/>
        </w:rPr>
        <w:t xml:space="preserve"> </w:t>
      </w:r>
      <w:r w:rsidR="009B3F32" w:rsidRPr="009B3F32">
        <w:rPr>
          <w:rFonts w:ascii="Times New Roman" w:hAnsi="Times New Roman" w:cs="Times New Roman"/>
          <w:sz w:val="24"/>
          <w:szCs w:val="24"/>
        </w:rPr>
        <w:t>M</w:t>
      </w:r>
      <w:r w:rsidR="009B3F32">
        <w:rPr>
          <w:rFonts w:ascii="Times New Roman" w:hAnsi="Times New Roman" w:cs="Times New Roman"/>
          <w:sz w:val="24"/>
          <w:szCs w:val="24"/>
        </w:rPr>
        <w:t xml:space="preserve">emory Development: </w:t>
      </w:r>
      <w:r w:rsidR="00E23D73">
        <w:rPr>
          <w:rFonts w:ascii="Times New Roman" w:hAnsi="Times New Roman" w:cs="Times New Roman"/>
          <w:sz w:val="24"/>
          <w:szCs w:val="24"/>
        </w:rPr>
        <w:t xml:space="preserve">Demonstrating </w:t>
      </w:r>
      <w:r w:rsidR="00F455AE">
        <w:rPr>
          <w:rFonts w:ascii="Times New Roman" w:hAnsi="Times New Roman" w:cs="Times New Roman"/>
          <w:sz w:val="24"/>
          <w:szCs w:val="24"/>
        </w:rPr>
        <w:t>H</w:t>
      </w:r>
      <w:r w:rsidR="00E23D73">
        <w:rPr>
          <w:rFonts w:ascii="Times New Roman" w:hAnsi="Times New Roman" w:cs="Times New Roman"/>
          <w:sz w:val="24"/>
          <w:szCs w:val="24"/>
        </w:rPr>
        <w:t xml:space="preserve">ow </w:t>
      </w:r>
      <w:r w:rsidR="00F455AE">
        <w:rPr>
          <w:rFonts w:ascii="Times New Roman" w:hAnsi="Times New Roman" w:cs="Times New Roman"/>
          <w:sz w:val="24"/>
          <w:szCs w:val="24"/>
        </w:rPr>
        <w:t>R</w:t>
      </w:r>
      <w:r w:rsidR="00E23D73">
        <w:rPr>
          <w:rFonts w:ascii="Times New Roman" w:hAnsi="Times New Roman" w:cs="Times New Roman"/>
          <w:sz w:val="24"/>
          <w:szCs w:val="24"/>
        </w:rPr>
        <w:t xml:space="preserve">epeated </w:t>
      </w:r>
      <w:r w:rsidR="00F455AE">
        <w:rPr>
          <w:rFonts w:ascii="Times New Roman" w:hAnsi="Times New Roman" w:cs="Times New Roman"/>
          <w:sz w:val="24"/>
          <w:szCs w:val="24"/>
        </w:rPr>
        <w:t>Q</w:t>
      </w:r>
      <w:r w:rsidR="00E23D73">
        <w:rPr>
          <w:rFonts w:ascii="Times New Roman" w:hAnsi="Times New Roman" w:cs="Times New Roman"/>
          <w:sz w:val="24"/>
          <w:szCs w:val="24"/>
        </w:rPr>
        <w:t xml:space="preserve">uestioning </w:t>
      </w:r>
      <w:r w:rsidR="00F455AE">
        <w:rPr>
          <w:rFonts w:ascii="Times New Roman" w:hAnsi="Times New Roman" w:cs="Times New Roman"/>
          <w:sz w:val="24"/>
          <w:szCs w:val="24"/>
        </w:rPr>
        <w:t>L</w:t>
      </w:r>
      <w:r w:rsidR="00E23D73">
        <w:rPr>
          <w:rFonts w:ascii="Times New Roman" w:hAnsi="Times New Roman" w:cs="Times New Roman"/>
          <w:sz w:val="24"/>
          <w:szCs w:val="24"/>
        </w:rPr>
        <w:t xml:space="preserve">eads to </w:t>
      </w:r>
      <w:r w:rsidR="00F455AE">
        <w:rPr>
          <w:rFonts w:ascii="Times New Roman" w:hAnsi="Times New Roman" w:cs="Times New Roman"/>
          <w:sz w:val="24"/>
          <w:szCs w:val="24"/>
        </w:rPr>
        <w:t>F</w:t>
      </w:r>
      <w:r w:rsidR="00E23D73">
        <w:rPr>
          <w:rFonts w:ascii="Times New Roman" w:hAnsi="Times New Roman" w:cs="Times New Roman"/>
          <w:sz w:val="24"/>
          <w:szCs w:val="24"/>
        </w:rPr>
        <w:t xml:space="preserve">alse </w:t>
      </w:r>
      <w:r w:rsidR="00F455AE">
        <w:rPr>
          <w:rFonts w:ascii="Times New Roman" w:hAnsi="Times New Roman" w:cs="Times New Roman"/>
          <w:sz w:val="24"/>
          <w:szCs w:val="24"/>
        </w:rPr>
        <w:t>M</w:t>
      </w:r>
      <w:r w:rsidR="00E23D73">
        <w:rPr>
          <w:rFonts w:ascii="Times New Roman" w:hAnsi="Times New Roman" w:cs="Times New Roman"/>
          <w:sz w:val="24"/>
          <w:szCs w:val="24"/>
        </w:rPr>
        <w:t>emories</w:t>
      </w:r>
    </w:p>
    <w:p w14:paraId="3AB94CFA" w14:textId="77777777" w:rsidR="00BE0F53" w:rsidRPr="007E3117" w:rsidRDefault="00BE0F53" w:rsidP="007E3117">
      <w:pPr>
        <w:spacing w:after="0"/>
        <w:rPr>
          <w:rFonts w:ascii="Times New Roman" w:hAnsi="Times New Roman" w:cs="Times New Roman"/>
          <w:sz w:val="24"/>
          <w:szCs w:val="24"/>
        </w:rPr>
      </w:pPr>
    </w:p>
    <w:p w14:paraId="7AC44D6D" w14:textId="77777777" w:rsidR="00BE0F53" w:rsidRDefault="001E3861" w:rsidP="007E3117">
      <w:pPr>
        <w:spacing w:after="0"/>
        <w:rPr>
          <w:rFonts w:ascii="Times New Roman" w:hAnsi="Times New Roman" w:cs="Times New Roman"/>
          <w:b/>
          <w:sz w:val="24"/>
          <w:szCs w:val="24"/>
        </w:rPr>
      </w:pPr>
      <w:r w:rsidRPr="007E3117">
        <w:rPr>
          <w:rFonts w:ascii="Times New Roman" w:hAnsi="Times New Roman" w:cs="Times New Roman"/>
          <w:b/>
          <w:sz w:val="28"/>
          <w:szCs w:val="24"/>
        </w:rPr>
        <w:t>Overview:</w:t>
      </w:r>
      <w:r w:rsidR="00611B6A" w:rsidRPr="00C7625C">
        <w:rPr>
          <w:rFonts w:ascii="Times New Roman" w:hAnsi="Times New Roman" w:cs="Times New Roman"/>
          <w:b/>
          <w:sz w:val="24"/>
          <w:szCs w:val="24"/>
        </w:rPr>
        <w:t xml:space="preserve"> </w:t>
      </w:r>
    </w:p>
    <w:p w14:paraId="63D6CBCA" w14:textId="5681ECE0" w:rsidR="00A47FEA" w:rsidRDefault="00C46D5E" w:rsidP="00FB40D6">
      <w:pPr>
        <w:spacing w:after="0"/>
        <w:rPr>
          <w:rFonts w:ascii="Times New Roman" w:hAnsi="Times New Roman" w:cs="Times New Roman"/>
          <w:sz w:val="24"/>
          <w:szCs w:val="24"/>
        </w:rPr>
      </w:pPr>
      <w:r>
        <w:rPr>
          <w:rFonts w:ascii="Times New Roman" w:hAnsi="Times New Roman" w:cs="Times New Roman"/>
          <w:sz w:val="24"/>
          <w:szCs w:val="24"/>
        </w:rPr>
        <w:t>A person is defined as a unique individual based on the</w:t>
      </w:r>
      <w:r w:rsidR="00E23D73">
        <w:rPr>
          <w:rFonts w:ascii="Times New Roman" w:hAnsi="Times New Roman" w:cs="Times New Roman"/>
          <w:sz w:val="24"/>
          <w:szCs w:val="24"/>
        </w:rPr>
        <w:t xml:space="preserve"> people</w:t>
      </w:r>
      <w:r w:rsidR="00A60931">
        <w:rPr>
          <w:rFonts w:ascii="Times New Roman" w:hAnsi="Times New Roman" w:cs="Times New Roman"/>
          <w:sz w:val="24"/>
          <w:szCs w:val="24"/>
        </w:rPr>
        <w:t xml:space="preserve"> and events th</w:t>
      </w:r>
      <w:r>
        <w:rPr>
          <w:rFonts w:ascii="Times New Roman" w:hAnsi="Times New Roman" w:cs="Times New Roman"/>
          <w:sz w:val="24"/>
          <w:szCs w:val="24"/>
        </w:rPr>
        <w:t xml:space="preserve">ey </w:t>
      </w:r>
      <w:r w:rsidR="00A60931">
        <w:rPr>
          <w:rFonts w:ascii="Times New Roman" w:hAnsi="Times New Roman" w:cs="Times New Roman"/>
          <w:sz w:val="24"/>
          <w:szCs w:val="24"/>
        </w:rPr>
        <w:t xml:space="preserve">encounter in </w:t>
      </w:r>
      <w:r>
        <w:rPr>
          <w:rFonts w:ascii="Times New Roman" w:hAnsi="Times New Roman" w:cs="Times New Roman"/>
          <w:sz w:val="24"/>
          <w:szCs w:val="24"/>
        </w:rPr>
        <w:t>their</w:t>
      </w:r>
      <w:r w:rsidR="00A60931">
        <w:rPr>
          <w:rFonts w:ascii="Times New Roman" w:hAnsi="Times New Roman" w:cs="Times New Roman"/>
          <w:sz w:val="24"/>
          <w:szCs w:val="24"/>
        </w:rPr>
        <w:t xml:space="preserve"> lives</w:t>
      </w:r>
      <w:r w:rsidR="001452AA">
        <w:rPr>
          <w:rFonts w:ascii="Times New Roman" w:hAnsi="Times New Roman" w:cs="Times New Roman"/>
          <w:sz w:val="24"/>
          <w:szCs w:val="24"/>
        </w:rPr>
        <w:t>.</w:t>
      </w:r>
      <w:r w:rsidR="00EE3DCE">
        <w:rPr>
          <w:rFonts w:ascii="Times New Roman" w:hAnsi="Times New Roman" w:cs="Times New Roman"/>
          <w:sz w:val="24"/>
          <w:szCs w:val="24"/>
        </w:rPr>
        <w:t xml:space="preserve"> Thus, creating, storing, and recalling memories are </w:t>
      </w:r>
      <w:r w:rsidR="00021E58">
        <w:rPr>
          <w:rFonts w:ascii="Times New Roman" w:hAnsi="Times New Roman" w:cs="Times New Roman"/>
          <w:sz w:val="24"/>
          <w:szCs w:val="24"/>
        </w:rPr>
        <w:t>essential</w:t>
      </w:r>
      <w:r w:rsidR="00EE3DCE">
        <w:rPr>
          <w:rFonts w:ascii="Times New Roman" w:hAnsi="Times New Roman" w:cs="Times New Roman"/>
          <w:sz w:val="24"/>
          <w:szCs w:val="24"/>
        </w:rPr>
        <w:t xml:space="preserve"> elements of the human experience. However, memory</w:t>
      </w:r>
      <w:r>
        <w:rPr>
          <w:rFonts w:ascii="Times New Roman" w:hAnsi="Times New Roman" w:cs="Times New Roman"/>
          <w:sz w:val="24"/>
          <w:szCs w:val="24"/>
        </w:rPr>
        <w:t>,</w:t>
      </w:r>
      <w:r w:rsidR="00EE3DCE">
        <w:rPr>
          <w:rFonts w:ascii="Times New Roman" w:hAnsi="Times New Roman" w:cs="Times New Roman"/>
          <w:sz w:val="24"/>
          <w:szCs w:val="24"/>
        </w:rPr>
        <w:t xml:space="preserve"> as adults experience it</w:t>
      </w:r>
      <w:r>
        <w:rPr>
          <w:rFonts w:ascii="Times New Roman" w:hAnsi="Times New Roman" w:cs="Times New Roman"/>
          <w:sz w:val="24"/>
          <w:szCs w:val="24"/>
        </w:rPr>
        <w:t>,</w:t>
      </w:r>
      <w:r w:rsidR="00EE3DCE">
        <w:rPr>
          <w:rFonts w:ascii="Times New Roman" w:hAnsi="Times New Roman" w:cs="Times New Roman"/>
          <w:sz w:val="24"/>
          <w:szCs w:val="24"/>
        </w:rPr>
        <w:t xml:space="preserve"> takes time to develop. </w:t>
      </w:r>
      <w:r w:rsidR="00021E58">
        <w:rPr>
          <w:rFonts w:ascii="Times New Roman" w:hAnsi="Times New Roman" w:cs="Times New Roman"/>
          <w:sz w:val="24"/>
          <w:szCs w:val="24"/>
        </w:rPr>
        <w:t>Although young children can learn facts and remember details of their lives from moment-to-moment and day-to-day</w:t>
      </w:r>
      <w:r w:rsidR="00FB40D6">
        <w:rPr>
          <w:rFonts w:ascii="Times New Roman" w:hAnsi="Times New Roman" w:cs="Times New Roman"/>
          <w:sz w:val="24"/>
          <w:szCs w:val="24"/>
        </w:rPr>
        <w:t>, they do not create autobiographical memories</w:t>
      </w:r>
      <w:r>
        <w:rPr>
          <w:rFonts w:ascii="Times New Roman" w:hAnsi="Times New Roman" w:cs="Times New Roman"/>
          <w:sz w:val="24"/>
          <w:szCs w:val="24"/>
        </w:rPr>
        <w:t xml:space="preserve"> or</w:t>
      </w:r>
      <w:r w:rsidR="00FB40D6">
        <w:rPr>
          <w:rFonts w:ascii="Times New Roman" w:hAnsi="Times New Roman" w:cs="Times New Roman"/>
          <w:sz w:val="24"/>
          <w:szCs w:val="24"/>
        </w:rPr>
        <w:t xml:space="preserve"> detailed memories of events that happen in their lives until age three</w:t>
      </w:r>
      <w:r w:rsidR="00E23D73">
        <w:rPr>
          <w:rFonts w:ascii="Times New Roman" w:hAnsi="Times New Roman" w:cs="Times New Roman"/>
          <w:sz w:val="24"/>
          <w:szCs w:val="24"/>
        </w:rPr>
        <w:t xml:space="preserve"> or older</w:t>
      </w:r>
      <w:r w:rsidR="00FB40D6">
        <w:rPr>
          <w:rFonts w:ascii="Times New Roman" w:hAnsi="Times New Roman" w:cs="Times New Roman"/>
          <w:sz w:val="24"/>
          <w:szCs w:val="24"/>
        </w:rPr>
        <w:t xml:space="preserve">. </w:t>
      </w:r>
    </w:p>
    <w:p w14:paraId="4FACA20C" w14:textId="77777777" w:rsidR="00A47FEA" w:rsidRDefault="00A47FEA" w:rsidP="00FB40D6">
      <w:pPr>
        <w:spacing w:after="0"/>
        <w:rPr>
          <w:rFonts w:ascii="Times New Roman" w:hAnsi="Times New Roman" w:cs="Times New Roman"/>
          <w:sz w:val="24"/>
          <w:szCs w:val="24"/>
        </w:rPr>
      </w:pPr>
    </w:p>
    <w:p w14:paraId="6CD424BC" w14:textId="0304F95C" w:rsidR="00356658" w:rsidRDefault="00A47FEA" w:rsidP="00FB40D6">
      <w:pPr>
        <w:spacing w:after="0"/>
        <w:rPr>
          <w:rFonts w:ascii="Times New Roman" w:hAnsi="Times New Roman" w:cs="Times New Roman"/>
          <w:sz w:val="24"/>
          <w:szCs w:val="24"/>
        </w:rPr>
      </w:pPr>
      <w:r>
        <w:rPr>
          <w:rFonts w:ascii="Times New Roman" w:hAnsi="Times New Roman" w:cs="Times New Roman"/>
          <w:sz w:val="24"/>
          <w:szCs w:val="24"/>
        </w:rPr>
        <w:t>Even after age three, children’s memories differ from those of adults</w:t>
      </w:r>
      <w:r w:rsidR="00491461">
        <w:rPr>
          <w:rFonts w:ascii="Times New Roman" w:hAnsi="Times New Roman" w:cs="Times New Roman"/>
          <w:sz w:val="24"/>
          <w:szCs w:val="24"/>
        </w:rPr>
        <w:t xml:space="preserve"> in important ways</w:t>
      </w:r>
      <w:r>
        <w:rPr>
          <w:rFonts w:ascii="Times New Roman" w:hAnsi="Times New Roman" w:cs="Times New Roman"/>
          <w:sz w:val="24"/>
          <w:szCs w:val="24"/>
        </w:rPr>
        <w:t xml:space="preserve">. </w:t>
      </w:r>
      <w:r w:rsidR="00491461">
        <w:rPr>
          <w:rFonts w:ascii="Times New Roman" w:hAnsi="Times New Roman" w:cs="Times New Roman"/>
          <w:sz w:val="24"/>
          <w:szCs w:val="24"/>
        </w:rPr>
        <w:t xml:space="preserve">Children </w:t>
      </w:r>
      <w:r w:rsidR="00D069D9">
        <w:rPr>
          <w:rFonts w:ascii="Times New Roman" w:hAnsi="Times New Roman" w:cs="Times New Roman"/>
          <w:sz w:val="24"/>
          <w:szCs w:val="24"/>
        </w:rPr>
        <w:t>are less effective at evaluating their own memories than adults, which makes i</w:t>
      </w:r>
      <w:r w:rsidR="00E23D73">
        <w:rPr>
          <w:rFonts w:ascii="Times New Roman" w:hAnsi="Times New Roman" w:cs="Times New Roman"/>
          <w:sz w:val="24"/>
          <w:szCs w:val="24"/>
        </w:rPr>
        <w:t>t</w:t>
      </w:r>
      <w:r w:rsidR="00D069D9">
        <w:rPr>
          <w:rFonts w:ascii="Times New Roman" w:hAnsi="Times New Roman" w:cs="Times New Roman"/>
          <w:sz w:val="24"/>
          <w:szCs w:val="24"/>
        </w:rPr>
        <w:t xml:space="preserve"> difficult for them </w:t>
      </w:r>
      <w:r w:rsidR="008C3433">
        <w:rPr>
          <w:rFonts w:ascii="Times New Roman" w:hAnsi="Times New Roman" w:cs="Times New Roman"/>
          <w:sz w:val="24"/>
          <w:szCs w:val="24"/>
        </w:rPr>
        <w:t xml:space="preserve">to determine, for example, whether or not their memories are accurate. </w:t>
      </w:r>
      <w:r w:rsidR="00356658">
        <w:rPr>
          <w:rFonts w:ascii="Times New Roman" w:hAnsi="Times New Roman" w:cs="Times New Roman"/>
          <w:sz w:val="24"/>
          <w:szCs w:val="24"/>
        </w:rPr>
        <w:t>False memories are a problem for both children and adults, as it is quite easy to create a false memory with a poorly</w:t>
      </w:r>
      <w:r w:rsidR="00C46D5E">
        <w:rPr>
          <w:rFonts w:ascii="Times New Roman" w:hAnsi="Times New Roman" w:cs="Times New Roman"/>
          <w:sz w:val="24"/>
          <w:szCs w:val="24"/>
        </w:rPr>
        <w:t>-</w:t>
      </w:r>
      <w:r w:rsidR="00356658">
        <w:rPr>
          <w:rFonts w:ascii="Times New Roman" w:hAnsi="Times New Roman" w:cs="Times New Roman"/>
          <w:sz w:val="24"/>
          <w:szCs w:val="24"/>
        </w:rPr>
        <w:t xml:space="preserve">worded question or </w:t>
      </w:r>
      <w:r w:rsidR="008F720D">
        <w:rPr>
          <w:rFonts w:ascii="Times New Roman" w:hAnsi="Times New Roman" w:cs="Times New Roman"/>
          <w:sz w:val="24"/>
          <w:szCs w:val="24"/>
        </w:rPr>
        <w:t>a story repeated over and over</w:t>
      </w:r>
      <w:ins w:id="1" w:author="Jessica Stanis" w:date="2015-04-08T16:51:00Z">
        <w:r w:rsidR="005B61D5">
          <w:rPr>
            <w:rFonts w:ascii="Times New Roman" w:hAnsi="Times New Roman" w:cs="Times New Roman"/>
            <w:sz w:val="24"/>
            <w:szCs w:val="24"/>
          </w:rPr>
          <w:t>. However,</w:t>
        </w:r>
      </w:ins>
      <w:del w:id="2" w:author="Jessica Stanis" w:date="2015-04-08T16:51:00Z">
        <w:r w:rsidR="008F720D" w:rsidDel="005B61D5">
          <w:rPr>
            <w:rFonts w:ascii="Times New Roman" w:hAnsi="Times New Roman" w:cs="Times New Roman"/>
            <w:sz w:val="24"/>
            <w:szCs w:val="24"/>
          </w:rPr>
          <w:delText>,</w:delText>
        </w:r>
      </w:del>
      <w:r w:rsidR="008F720D">
        <w:rPr>
          <w:rFonts w:ascii="Times New Roman" w:hAnsi="Times New Roman" w:cs="Times New Roman"/>
          <w:sz w:val="24"/>
          <w:szCs w:val="24"/>
        </w:rPr>
        <w:t xml:space="preserve"> </w:t>
      </w:r>
      <w:del w:id="3" w:author="Jessica Stanis" w:date="2015-04-08T16:51:00Z">
        <w:r w:rsidR="008F720D" w:rsidDel="005B61D5">
          <w:rPr>
            <w:rFonts w:ascii="Times New Roman" w:hAnsi="Times New Roman" w:cs="Times New Roman"/>
            <w:sz w:val="24"/>
            <w:szCs w:val="24"/>
          </w:rPr>
          <w:delText xml:space="preserve">but </w:delText>
        </w:r>
      </w:del>
      <w:r w:rsidR="008F720D">
        <w:rPr>
          <w:rFonts w:ascii="Times New Roman" w:hAnsi="Times New Roman" w:cs="Times New Roman"/>
          <w:sz w:val="24"/>
          <w:szCs w:val="24"/>
        </w:rPr>
        <w:t>young children are more susceptible to creating false memories than either older children or adults.</w:t>
      </w:r>
    </w:p>
    <w:p w14:paraId="02990210" w14:textId="77777777" w:rsidR="00356658" w:rsidRDefault="00356658" w:rsidP="00FB40D6">
      <w:pPr>
        <w:spacing w:after="0"/>
        <w:rPr>
          <w:rFonts w:ascii="Times New Roman" w:hAnsi="Times New Roman" w:cs="Times New Roman"/>
          <w:sz w:val="24"/>
          <w:szCs w:val="24"/>
        </w:rPr>
      </w:pPr>
    </w:p>
    <w:p w14:paraId="01352BBB" w14:textId="3BD7866E" w:rsidR="00E86DB0" w:rsidRDefault="00E86DB0" w:rsidP="007E3117">
      <w:pPr>
        <w:spacing w:after="0"/>
        <w:rPr>
          <w:rFonts w:ascii="Times New Roman" w:hAnsi="Times New Roman" w:cs="Times New Roman"/>
          <w:sz w:val="24"/>
          <w:szCs w:val="24"/>
        </w:rPr>
      </w:pPr>
      <w:r>
        <w:rPr>
          <w:rFonts w:ascii="Times New Roman" w:hAnsi="Times New Roman" w:cs="Times New Roman"/>
          <w:sz w:val="24"/>
          <w:szCs w:val="24"/>
        </w:rPr>
        <w:t>This video demonstrate</w:t>
      </w:r>
      <w:r w:rsidR="00CE6EEF">
        <w:rPr>
          <w:rFonts w:ascii="Times New Roman" w:hAnsi="Times New Roman" w:cs="Times New Roman"/>
          <w:sz w:val="24"/>
          <w:szCs w:val="24"/>
        </w:rPr>
        <w:t>s</w:t>
      </w:r>
      <w:r>
        <w:rPr>
          <w:rFonts w:ascii="Times New Roman" w:hAnsi="Times New Roman" w:cs="Times New Roman"/>
          <w:sz w:val="24"/>
          <w:szCs w:val="24"/>
        </w:rPr>
        <w:t xml:space="preserve"> </w:t>
      </w:r>
      <w:r w:rsidR="008F720D">
        <w:rPr>
          <w:rFonts w:ascii="Times New Roman" w:hAnsi="Times New Roman" w:cs="Times New Roman"/>
          <w:sz w:val="24"/>
          <w:szCs w:val="24"/>
        </w:rPr>
        <w:t xml:space="preserve">children’s vulnerability to false memories using a method developed by Steven </w:t>
      </w:r>
      <w:proofErr w:type="spellStart"/>
      <w:r w:rsidR="008F720D">
        <w:rPr>
          <w:rFonts w:ascii="Times New Roman" w:hAnsi="Times New Roman" w:cs="Times New Roman"/>
          <w:sz w:val="24"/>
          <w:szCs w:val="24"/>
        </w:rPr>
        <w:t>Ceci</w:t>
      </w:r>
      <w:proofErr w:type="spellEnd"/>
      <w:r w:rsidR="008F720D">
        <w:rPr>
          <w:rFonts w:ascii="Times New Roman" w:hAnsi="Times New Roman" w:cs="Times New Roman"/>
          <w:sz w:val="24"/>
          <w:szCs w:val="24"/>
        </w:rPr>
        <w:t xml:space="preserve"> and his collaborators</w:t>
      </w:r>
      <w:r>
        <w:rPr>
          <w:rFonts w:ascii="Times New Roman" w:hAnsi="Times New Roman" w:cs="Times New Roman"/>
          <w:sz w:val="24"/>
          <w:szCs w:val="24"/>
        </w:rPr>
        <w:t xml:space="preserve">.  </w:t>
      </w:r>
    </w:p>
    <w:p w14:paraId="4C154CE7" w14:textId="77777777" w:rsidR="00BE0F53" w:rsidRDefault="00BE0F53" w:rsidP="007E3117">
      <w:pPr>
        <w:spacing w:after="0"/>
        <w:rPr>
          <w:rFonts w:ascii="Times New Roman" w:hAnsi="Times New Roman" w:cs="Times New Roman"/>
          <w:b/>
          <w:sz w:val="24"/>
          <w:szCs w:val="24"/>
        </w:rPr>
      </w:pPr>
    </w:p>
    <w:p w14:paraId="7785AAD7" w14:textId="77777777" w:rsidR="0031689F" w:rsidRDefault="0031689F"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Procedure:</w:t>
      </w:r>
    </w:p>
    <w:p w14:paraId="4D2F6CF8" w14:textId="77777777" w:rsidR="0015351D" w:rsidRDefault="0015351D" w:rsidP="007E3117">
      <w:pPr>
        <w:spacing w:after="0"/>
        <w:rPr>
          <w:rFonts w:ascii="Times New Roman" w:hAnsi="Times New Roman" w:cs="Times New Roman"/>
          <w:b/>
          <w:sz w:val="24"/>
          <w:szCs w:val="24"/>
        </w:rPr>
      </w:pPr>
    </w:p>
    <w:p w14:paraId="1E6CFC27" w14:textId="77777777" w:rsidR="00B24CE6" w:rsidRDefault="00CD33C5" w:rsidP="00B24CE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Recruit </w:t>
      </w:r>
      <w:r w:rsidR="00A134BA">
        <w:rPr>
          <w:rFonts w:ascii="Times New Roman" w:hAnsi="Times New Roman" w:cs="Times New Roman"/>
          <w:sz w:val="24"/>
          <w:szCs w:val="24"/>
        </w:rPr>
        <w:t xml:space="preserve">approximately </w:t>
      </w:r>
      <w:r w:rsidR="00952EBD">
        <w:rPr>
          <w:rFonts w:ascii="Times New Roman" w:hAnsi="Times New Roman" w:cs="Times New Roman"/>
          <w:sz w:val="24"/>
          <w:szCs w:val="24"/>
        </w:rPr>
        <w:t>5</w:t>
      </w:r>
      <w:r w:rsidR="00A134BA">
        <w:rPr>
          <w:rFonts w:ascii="Times New Roman" w:hAnsi="Times New Roman" w:cs="Times New Roman"/>
          <w:sz w:val="24"/>
          <w:szCs w:val="24"/>
        </w:rPr>
        <w:t xml:space="preserve">0 </w:t>
      </w:r>
      <w:r>
        <w:rPr>
          <w:rFonts w:ascii="Times New Roman" w:hAnsi="Times New Roman" w:cs="Times New Roman"/>
          <w:sz w:val="24"/>
          <w:szCs w:val="24"/>
        </w:rPr>
        <w:t xml:space="preserve">healthy </w:t>
      </w:r>
      <w:r w:rsidR="00A134BA">
        <w:rPr>
          <w:rFonts w:ascii="Times New Roman" w:hAnsi="Times New Roman" w:cs="Times New Roman"/>
          <w:sz w:val="24"/>
          <w:szCs w:val="24"/>
        </w:rPr>
        <w:t xml:space="preserve">5- to 6-year-olds </w:t>
      </w:r>
      <w:r>
        <w:rPr>
          <w:rFonts w:ascii="Times New Roman" w:hAnsi="Times New Roman" w:cs="Times New Roman"/>
          <w:sz w:val="24"/>
          <w:szCs w:val="24"/>
        </w:rPr>
        <w:t xml:space="preserve">with </w:t>
      </w:r>
      <w:r w:rsidR="00713127" w:rsidRPr="00CD33C5">
        <w:rPr>
          <w:rFonts w:ascii="Times New Roman" w:hAnsi="Times New Roman" w:cs="Times New Roman"/>
          <w:sz w:val="24"/>
          <w:szCs w:val="24"/>
        </w:rPr>
        <w:t>no his</w:t>
      </w:r>
      <w:r w:rsidR="003475A8" w:rsidRPr="00CD33C5">
        <w:rPr>
          <w:rFonts w:ascii="Times New Roman" w:hAnsi="Times New Roman" w:cs="Times New Roman"/>
          <w:sz w:val="24"/>
          <w:szCs w:val="24"/>
        </w:rPr>
        <w:t>tory of developmental disorders</w:t>
      </w:r>
      <w:r w:rsidR="00713127" w:rsidRPr="00CD33C5">
        <w:rPr>
          <w:rFonts w:ascii="Times New Roman" w:hAnsi="Times New Roman" w:cs="Times New Roman"/>
          <w:sz w:val="24"/>
          <w:szCs w:val="24"/>
        </w:rPr>
        <w:t>.</w:t>
      </w:r>
      <w:r w:rsidR="00952EBD">
        <w:rPr>
          <w:rFonts w:ascii="Times New Roman" w:hAnsi="Times New Roman" w:cs="Times New Roman"/>
          <w:sz w:val="24"/>
          <w:szCs w:val="24"/>
        </w:rPr>
        <w:t xml:space="preserve"> </w:t>
      </w:r>
      <w:r w:rsidR="00B24CE6">
        <w:rPr>
          <w:rFonts w:ascii="Times New Roman" w:hAnsi="Times New Roman" w:cs="Times New Roman"/>
          <w:sz w:val="24"/>
          <w:szCs w:val="24"/>
        </w:rPr>
        <w:t xml:space="preserve">For the purposes of this demonstration, only one child is tested. </w:t>
      </w:r>
      <w:r w:rsidR="00B24CE6" w:rsidRPr="00B24CE6">
        <w:rPr>
          <w:rFonts w:ascii="Times New Roman" w:hAnsi="Times New Roman" w:cs="Times New Roman"/>
          <w:sz w:val="24"/>
          <w:szCs w:val="24"/>
        </w:rPr>
        <w:t>Larger sample sizes are recommended when conducting any experiments.</w:t>
      </w:r>
    </w:p>
    <w:p w14:paraId="14158D95" w14:textId="77777777" w:rsidR="00B24CE6" w:rsidRDefault="00B24CE6" w:rsidP="00144083">
      <w:pPr>
        <w:pStyle w:val="ListParagraph"/>
        <w:spacing w:after="0"/>
        <w:rPr>
          <w:rFonts w:ascii="Times New Roman" w:hAnsi="Times New Roman" w:cs="Times New Roman"/>
          <w:sz w:val="24"/>
          <w:szCs w:val="24"/>
        </w:rPr>
      </w:pPr>
    </w:p>
    <w:p w14:paraId="0A92D9BF" w14:textId="17661660" w:rsidR="00713127" w:rsidRPr="00CD33C5" w:rsidRDefault="00B24CE6" w:rsidP="0014408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Note that t</w:t>
      </w:r>
      <w:r w:rsidR="00952EBD">
        <w:rPr>
          <w:rFonts w:ascii="Times New Roman" w:hAnsi="Times New Roman" w:cs="Times New Roman"/>
          <w:sz w:val="24"/>
          <w:szCs w:val="24"/>
        </w:rPr>
        <w:t>he large sample size is to account for attrition</w:t>
      </w:r>
      <w:r w:rsidR="004E34BD">
        <w:rPr>
          <w:rFonts w:ascii="Times New Roman" w:hAnsi="Times New Roman" w:cs="Times New Roman"/>
          <w:sz w:val="24"/>
          <w:szCs w:val="24"/>
        </w:rPr>
        <w:t xml:space="preserve"> or loss of participants</w:t>
      </w:r>
      <w:r w:rsidR="00952EBD">
        <w:rPr>
          <w:rFonts w:ascii="Times New Roman" w:hAnsi="Times New Roman" w:cs="Times New Roman"/>
          <w:sz w:val="24"/>
          <w:szCs w:val="24"/>
        </w:rPr>
        <w:t xml:space="preserve">. This </w:t>
      </w:r>
      <w:r w:rsidR="00E23D73">
        <w:rPr>
          <w:rFonts w:ascii="Times New Roman" w:hAnsi="Times New Roman" w:cs="Times New Roman"/>
          <w:sz w:val="24"/>
          <w:szCs w:val="24"/>
        </w:rPr>
        <w:t xml:space="preserve">procedure </w:t>
      </w:r>
      <w:r w:rsidR="00952EBD">
        <w:rPr>
          <w:rFonts w:ascii="Times New Roman" w:hAnsi="Times New Roman" w:cs="Times New Roman"/>
          <w:sz w:val="24"/>
          <w:szCs w:val="24"/>
        </w:rPr>
        <w:t xml:space="preserve">uses a </w:t>
      </w:r>
      <w:r w:rsidR="00A134BA">
        <w:rPr>
          <w:rFonts w:ascii="Times New Roman" w:hAnsi="Times New Roman" w:cs="Times New Roman"/>
          <w:sz w:val="24"/>
          <w:szCs w:val="24"/>
        </w:rPr>
        <w:t>longitu</w:t>
      </w:r>
      <w:r w:rsidR="00952EBD">
        <w:rPr>
          <w:rFonts w:ascii="Times New Roman" w:hAnsi="Times New Roman" w:cs="Times New Roman"/>
          <w:sz w:val="24"/>
          <w:szCs w:val="24"/>
        </w:rPr>
        <w:t>dinal, multi-session design</w:t>
      </w:r>
      <w:r w:rsidR="00137F5C">
        <w:rPr>
          <w:rFonts w:ascii="Times New Roman" w:hAnsi="Times New Roman" w:cs="Times New Roman"/>
          <w:sz w:val="24"/>
          <w:szCs w:val="24"/>
        </w:rPr>
        <w:t xml:space="preserve"> that requires children to complete a specific number of interviews in a specific amount of time. A</w:t>
      </w:r>
      <w:r w:rsidR="00952EBD">
        <w:rPr>
          <w:rFonts w:ascii="Times New Roman" w:hAnsi="Times New Roman" w:cs="Times New Roman"/>
          <w:sz w:val="24"/>
          <w:szCs w:val="24"/>
        </w:rPr>
        <w:t xml:space="preserve">ny children </w:t>
      </w:r>
      <w:r w:rsidR="00137F5C">
        <w:rPr>
          <w:rFonts w:ascii="Times New Roman" w:hAnsi="Times New Roman" w:cs="Times New Roman"/>
          <w:sz w:val="24"/>
          <w:szCs w:val="24"/>
        </w:rPr>
        <w:t xml:space="preserve">who </w:t>
      </w:r>
      <w:r w:rsidR="00952EBD">
        <w:rPr>
          <w:rFonts w:ascii="Times New Roman" w:hAnsi="Times New Roman" w:cs="Times New Roman"/>
          <w:sz w:val="24"/>
          <w:szCs w:val="24"/>
        </w:rPr>
        <w:t>mis</w:t>
      </w:r>
      <w:r w:rsidR="00137F5C">
        <w:rPr>
          <w:rFonts w:ascii="Times New Roman" w:hAnsi="Times New Roman" w:cs="Times New Roman"/>
          <w:sz w:val="24"/>
          <w:szCs w:val="24"/>
        </w:rPr>
        <w:t>s</w:t>
      </w:r>
      <w:r w:rsidR="00952EBD">
        <w:rPr>
          <w:rFonts w:ascii="Times New Roman" w:hAnsi="Times New Roman" w:cs="Times New Roman"/>
          <w:sz w:val="24"/>
          <w:szCs w:val="24"/>
        </w:rPr>
        <w:t xml:space="preserve"> a session must be excluded from data analyses.</w:t>
      </w:r>
      <w:r>
        <w:rPr>
          <w:rFonts w:ascii="Times New Roman" w:hAnsi="Times New Roman" w:cs="Times New Roman"/>
          <w:sz w:val="24"/>
          <w:szCs w:val="24"/>
        </w:rPr>
        <w:t xml:space="preserve"> </w:t>
      </w:r>
    </w:p>
    <w:p w14:paraId="68341687" w14:textId="77777777" w:rsidR="00BE0F53" w:rsidRDefault="00BE0F53" w:rsidP="007E3117">
      <w:pPr>
        <w:pStyle w:val="ListParagraph"/>
        <w:spacing w:after="0"/>
        <w:ind w:left="360"/>
        <w:rPr>
          <w:rFonts w:ascii="Times New Roman" w:hAnsi="Times New Roman" w:cs="Times New Roman"/>
          <w:sz w:val="24"/>
          <w:szCs w:val="24"/>
        </w:rPr>
      </w:pPr>
    </w:p>
    <w:p w14:paraId="3AD26FF7" w14:textId="3E8B857B" w:rsidR="003475A8" w:rsidRPr="00C7625C" w:rsidRDefault="000476A1" w:rsidP="007E3117">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Data collection</w:t>
      </w:r>
      <w:r w:rsidR="00BE0F53">
        <w:rPr>
          <w:rFonts w:ascii="Times New Roman" w:hAnsi="Times New Roman" w:cs="Times New Roman"/>
          <w:sz w:val="24"/>
          <w:szCs w:val="24"/>
        </w:rPr>
        <w:t>.</w:t>
      </w:r>
    </w:p>
    <w:p w14:paraId="3151265D" w14:textId="6FCFC58D" w:rsidR="00BE0F53" w:rsidRDefault="00BE0F53" w:rsidP="007E3117">
      <w:pPr>
        <w:pStyle w:val="ListParagraph"/>
        <w:spacing w:after="0"/>
        <w:rPr>
          <w:rFonts w:ascii="Times New Roman" w:hAnsi="Times New Roman" w:cs="Times New Roman"/>
          <w:sz w:val="24"/>
          <w:szCs w:val="24"/>
        </w:rPr>
      </w:pPr>
    </w:p>
    <w:p w14:paraId="460FEB2C" w14:textId="10DA95CE" w:rsidR="00EA34AA"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2E1403">
        <w:rPr>
          <w:rFonts w:ascii="Times New Roman" w:hAnsi="Times New Roman" w:cs="Times New Roman"/>
          <w:sz w:val="24"/>
          <w:szCs w:val="24"/>
        </w:rPr>
        <w:t>Gather the necessary m</w:t>
      </w:r>
      <w:r w:rsidR="00EA34AA">
        <w:rPr>
          <w:rFonts w:ascii="Times New Roman" w:hAnsi="Times New Roman" w:cs="Times New Roman"/>
          <w:sz w:val="24"/>
          <w:szCs w:val="24"/>
        </w:rPr>
        <w:t>aterials</w:t>
      </w:r>
      <w:r>
        <w:rPr>
          <w:rFonts w:ascii="Times New Roman" w:hAnsi="Times New Roman" w:cs="Times New Roman"/>
          <w:sz w:val="24"/>
          <w:szCs w:val="24"/>
        </w:rPr>
        <w:t>.</w:t>
      </w:r>
    </w:p>
    <w:p w14:paraId="698EC5E4" w14:textId="77777777" w:rsidR="00BE0F53" w:rsidRDefault="00BE0F53" w:rsidP="007E3117">
      <w:pPr>
        <w:pStyle w:val="ListParagraph"/>
        <w:spacing w:after="0"/>
        <w:ind w:left="1440"/>
        <w:rPr>
          <w:rFonts w:ascii="Times New Roman" w:hAnsi="Times New Roman" w:cs="Times New Roman"/>
          <w:sz w:val="24"/>
          <w:szCs w:val="24"/>
        </w:rPr>
      </w:pPr>
    </w:p>
    <w:p w14:paraId="0D785B67" w14:textId="79044294" w:rsidR="006A0885" w:rsidRDefault="006A0885" w:rsidP="00C632B0">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Interview the child’s parent to identify events the child </w:t>
      </w:r>
      <w:r w:rsidR="00D41E2E">
        <w:rPr>
          <w:rFonts w:ascii="Times New Roman" w:hAnsi="Times New Roman" w:cs="Times New Roman"/>
          <w:sz w:val="24"/>
          <w:szCs w:val="24"/>
        </w:rPr>
        <w:t xml:space="preserve">has and has not </w:t>
      </w:r>
      <w:r>
        <w:rPr>
          <w:rFonts w:ascii="Times New Roman" w:hAnsi="Times New Roman" w:cs="Times New Roman"/>
          <w:sz w:val="24"/>
          <w:szCs w:val="24"/>
        </w:rPr>
        <w:t>experienced in the last 12 months</w:t>
      </w:r>
      <w:r w:rsidR="00D41E2E">
        <w:rPr>
          <w:rFonts w:ascii="Times New Roman" w:hAnsi="Times New Roman" w:cs="Times New Roman"/>
          <w:sz w:val="24"/>
          <w:szCs w:val="24"/>
        </w:rPr>
        <w:t xml:space="preserve">. </w:t>
      </w:r>
    </w:p>
    <w:p w14:paraId="3EE2296E" w14:textId="77777777" w:rsidR="00D41E2E" w:rsidRDefault="00D41E2E" w:rsidP="00D41E2E">
      <w:pPr>
        <w:pStyle w:val="ListParagraph"/>
        <w:spacing w:after="0"/>
        <w:ind w:left="1440"/>
        <w:rPr>
          <w:rFonts w:ascii="Times New Roman" w:hAnsi="Times New Roman" w:cs="Times New Roman"/>
          <w:sz w:val="24"/>
          <w:szCs w:val="24"/>
        </w:rPr>
      </w:pPr>
    </w:p>
    <w:p w14:paraId="326DAF72" w14:textId="021252D1" w:rsidR="00EA34AA" w:rsidRDefault="003F2005"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Design </w:t>
      </w:r>
      <w:r w:rsidR="00B24CE6">
        <w:rPr>
          <w:rFonts w:ascii="Times New Roman" w:hAnsi="Times New Roman" w:cs="Times New Roman"/>
          <w:sz w:val="24"/>
          <w:szCs w:val="24"/>
        </w:rPr>
        <w:t>10</w:t>
      </w:r>
      <w:r>
        <w:rPr>
          <w:rFonts w:ascii="Times New Roman" w:hAnsi="Times New Roman" w:cs="Times New Roman"/>
          <w:sz w:val="24"/>
          <w:szCs w:val="24"/>
        </w:rPr>
        <w:t xml:space="preserve"> vignettes</w:t>
      </w:r>
      <w:r w:rsidR="006A0885">
        <w:rPr>
          <w:rFonts w:ascii="Times New Roman" w:hAnsi="Times New Roman" w:cs="Times New Roman"/>
          <w:sz w:val="24"/>
          <w:szCs w:val="24"/>
        </w:rPr>
        <w:t xml:space="preserve">, including </w:t>
      </w:r>
      <w:r w:rsidR="00B24CE6">
        <w:rPr>
          <w:rFonts w:ascii="Times New Roman" w:hAnsi="Times New Roman" w:cs="Times New Roman"/>
          <w:sz w:val="24"/>
          <w:szCs w:val="24"/>
        </w:rPr>
        <w:t>5</w:t>
      </w:r>
      <w:r w:rsidR="006A0885">
        <w:rPr>
          <w:rFonts w:ascii="Times New Roman" w:hAnsi="Times New Roman" w:cs="Times New Roman"/>
          <w:sz w:val="24"/>
          <w:szCs w:val="24"/>
        </w:rPr>
        <w:t xml:space="preserve"> </w:t>
      </w:r>
      <w:r w:rsidR="00B24CE6">
        <w:rPr>
          <w:rFonts w:ascii="Times New Roman" w:hAnsi="Times New Roman" w:cs="Times New Roman"/>
          <w:sz w:val="24"/>
          <w:szCs w:val="24"/>
        </w:rPr>
        <w:t>t</w:t>
      </w:r>
      <w:r w:rsidR="00D41E2E">
        <w:rPr>
          <w:rFonts w:ascii="Times New Roman" w:hAnsi="Times New Roman" w:cs="Times New Roman"/>
          <w:sz w:val="24"/>
          <w:szCs w:val="24"/>
        </w:rPr>
        <w:t xml:space="preserve">rue </w:t>
      </w:r>
      <w:r w:rsidR="00B24CE6">
        <w:rPr>
          <w:rFonts w:ascii="Times New Roman" w:hAnsi="Times New Roman" w:cs="Times New Roman"/>
          <w:sz w:val="24"/>
          <w:szCs w:val="24"/>
        </w:rPr>
        <w:t>e</w:t>
      </w:r>
      <w:r w:rsidR="006A0885">
        <w:rPr>
          <w:rFonts w:ascii="Times New Roman" w:hAnsi="Times New Roman" w:cs="Times New Roman"/>
          <w:sz w:val="24"/>
          <w:szCs w:val="24"/>
        </w:rPr>
        <w:t xml:space="preserve">vents, </w:t>
      </w:r>
      <w:r w:rsidR="00B24CE6">
        <w:rPr>
          <w:rFonts w:ascii="Times New Roman" w:hAnsi="Times New Roman" w:cs="Times New Roman"/>
          <w:sz w:val="24"/>
          <w:szCs w:val="24"/>
        </w:rPr>
        <w:t>3</w:t>
      </w:r>
      <w:r w:rsidR="006A0885">
        <w:rPr>
          <w:rFonts w:ascii="Times New Roman" w:hAnsi="Times New Roman" w:cs="Times New Roman"/>
          <w:sz w:val="24"/>
          <w:szCs w:val="24"/>
        </w:rPr>
        <w:t xml:space="preserve"> </w:t>
      </w:r>
      <w:r w:rsidR="00B24CE6">
        <w:rPr>
          <w:rFonts w:ascii="Times New Roman" w:hAnsi="Times New Roman" w:cs="Times New Roman"/>
          <w:sz w:val="24"/>
          <w:szCs w:val="24"/>
        </w:rPr>
        <w:t>c</w:t>
      </w:r>
      <w:r w:rsidR="00D41E2E">
        <w:rPr>
          <w:rFonts w:ascii="Times New Roman" w:hAnsi="Times New Roman" w:cs="Times New Roman"/>
          <w:sz w:val="24"/>
          <w:szCs w:val="24"/>
        </w:rPr>
        <w:t xml:space="preserve">heck </w:t>
      </w:r>
      <w:r w:rsidR="00B24CE6">
        <w:rPr>
          <w:rFonts w:ascii="Times New Roman" w:hAnsi="Times New Roman" w:cs="Times New Roman"/>
          <w:sz w:val="24"/>
          <w:szCs w:val="24"/>
        </w:rPr>
        <w:t>e</w:t>
      </w:r>
      <w:r w:rsidR="006A0885">
        <w:rPr>
          <w:rFonts w:ascii="Times New Roman" w:hAnsi="Times New Roman" w:cs="Times New Roman"/>
          <w:sz w:val="24"/>
          <w:szCs w:val="24"/>
        </w:rPr>
        <w:t>vents</w:t>
      </w:r>
      <w:r w:rsidR="00957B48">
        <w:rPr>
          <w:rFonts w:ascii="Times New Roman" w:hAnsi="Times New Roman" w:cs="Times New Roman"/>
          <w:sz w:val="24"/>
          <w:szCs w:val="24"/>
        </w:rPr>
        <w:t xml:space="preserve">, and </w:t>
      </w:r>
      <w:r w:rsidR="00B24CE6">
        <w:rPr>
          <w:rFonts w:ascii="Times New Roman" w:hAnsi="Times New Roman" w:cs="Times New Roman"/>
          <w:sz w:val="24"/>
          <w:szCs w:val="24"/>
        </w:rPr>
        <w:t>2</w:t>
      </w:r>
      <w:r w:rsidR="00C632B0">
        <w:rPr>
          <w:rFonts w:ascii="Times New Roman" w:hAnsi="Times New Roman" w:cs="Times New Roman"/>
          <w:sz w:val="24"/>
          <w:szCs w:val="24"/>
        </w:rPr>
        <w:t xml:space="preserve"> </w:t>
      </w:r>
      <w:r w:rsidR="00B24CE6">
        <w:rPr>
          <w:rFonts w:ascii="Times New Roman" w:hAnsi="Times New Roman" w:cs="Times New Roman"/>
          <w:sz w:val="24"/>
          <w:szCs w:val="24"/>
        </w:rPr>
        <w:t>t</w:t>
      </w:r>
      <w:r w:rsidR="00D41E2E">
        <w:rPr>
          <w:rFonts w:ascii="Times New Roman" w:hAnsi="Times New Roman" w:cs="Times New Roman"/>
          <w:sz w:val="24"/>
          <w:szCs w:val="24"/>
        </w:rPr>
        <w:t xml:space="preserve">est </w:t>
      </w:r>
      <w:r w:rsidR="00B24CE6">
        <w:rPr>
          <w:rFonts w:ascii="Times New Roman" w:hAnsi="Times New Roman" w:cs="Times New Roman"/>
          <w:sz w:val="24"/>
          <w:szCs w:val="24"/>
        </w:rPr>
        <w:t>e</w:t>
      </w:r>
      <w:r w:rsidR="00AF09CE">
        <w:rPr>
          <w:rFonts w:ascii="Times New Roman" w:hAnsi="Times New Roman" w:cs="Times New Roman"/>
          <w:sz w:val="24"/>
          <w:szCs w:val="24"/>
        </w:rPr>
        <w:t>vents.</w:t>
      </w:r>
    </w:p>
    <w:p w14:paraId="112CE313" w14:textId="77777777" w:rsidR="00D41E2E" w:rsidRDefault="00C632B0" w:rsidP="00D41E2E">
      <w:pPr>
        <w:pStyle w:val="ListParagraph"/>
        <w:spacing w:after="0"/>
        <w:ind w:left="1800"/>
        <w:rPr>
          <w:rFonts w:ascii="Times New Roman" w:hAnsi="Times New Roman" w:cs="Times New Roman"/>
          <w:sz w:val="24"/>
          <w:szCs w:val="24"/>
        </w:rPr>
      </w:pPr>
      <w:r>
        <w:rPr>
          <w:rFonts w:ascii="Times New Roman" w:hAnsi="Times New Roman" w:cs="Times New Roman"/>
          <w:sz w:val="24"/>
          <w:szCs w:val="24"/>
        </w:rPr>
        <w:t xml:space="preserve"> </w:t>
      </w:r>
    </w:p>
    <w:p w14:paraId="254A9EBC" w14:textId="2E96CD84" w:rsidR="00BE0F53" w:rsidRDefault="00D41E2E" w:rsidP="00C632B0">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4CE6">
        <w:rPr>
          <w:rFonts w:ascii="Times New Roman" w:hAnsi="Times New Roman" w:cs="Times New Roman"/>
          <w:sz w:val="24"/>
          <w:szCs w:val="24"/>
        </w:rPr>
        <w:t>Record t</w:t>
      </w:r>
      <w:r>
        <w:rPr>
          <w:rFonts w:ascii="Times New Roman" w:hAnsi="Times New Roman" w:cs="Times New Roman"/>
          <w:sz w:val="24"/>
          <w:szCs w:val="24"/>
        </w:rPr>
        <w:t>rue</w:t>
      </w:r>
      <w:r w:rsidR="00C632B0">
        <w:rPr>
          <w:rFonts w:ascii="Times New Roman" w:hAnsi="Times New Roman" w:cs="Times New Roman"/>
          <w:sz w:val="24"/>
          <w:szCs w:val="24"/>
        </w:rPr>
        <w:t xml:space="preserve"> </w:t>
      </w:r>
      <w:r w:rsidR="00B24CE6">
        <w:rPr>
          <w:rFonts w:ascii="Times New Roman" w:hAnsi="Times New Roman" w:cs="Times New Roman"/>
          <w:sz w:val="24"/>
          <w:szCs w:val="24"/>
        </w:rPr>
        <w:t>e</w:t>
      </w:r>
      <w:r w:rsidR="00C632B0">
        <w:rPr>
          <w:rFonts w:ascii="Times New Roman" w:hAnsi="Times New Roman" w:cs="Times New Roman"/>
          <w:sz w:val="24"/>
          <w:szCs w:val="24"/>
        </w:rPr>
        <w:t xml:space="preserve">vents </w:t>
      </w:r>
      <w:r w:rsidR="00B24CE6">
        <w:rPr>
          <w:rFonts w:ascii="Times New Roman" w:hAnsi="Times New Roman" w:cs="Times New Roman"/>
          <w:sz w:val="24"/>
          <w:szCs w:val="24"/>
        </w:rPr>
        <w:t xml:space="preserve">that </w:t>
      </w:r>
      <w:r w:rsidR="00C632B0">
        <w:rPr>
          <w:rFonts w:ascii="Times New Roman" w:hAnsi="Times New Roman" w:cs="Times New Roman"/>
          <w:sz w:val="24"/>
          <w:szCs w:val="24"/>
        </w:rPr>
        <w:t>consist of actual events the child experienced in the previous year</w:t>
      </w:r>
      <w:r>
        <w:rPr>
          <w:rFonts w:ascii="Times New Roman" w:hAnsi="Times New Roman" w:cs="Times New Roman"/>
          <w:sz w:val="24"/>
          <w:szCs w:val="24"/>
        </w:rPr>
        <w:t xml:space="preserve"> as reported by their parents</w:t>
      </w:r>
      <w:r w:rsidR="00C632B0">
        <w:rPr>
          <w:rFonts w:ascii="Times New Roman" w:hAnsi="Times New Roman" w:cs="Times New Roman"/>
          <w:sz w:val="24"/>
          <w:szCs w:val="24"/>
        </w:rPr>
        <w:t>.</w:t>
      </w:r>
      <w:r>
        <w:rPr>
          <w:rFonts w:ascii="Times New Roman" w:hAnsi="Times New Roman" w:cs="Times New Roman"/>
          <w:sz w:val="24"/>
          <w:szCs w:val="24"/>
        </w:rPr>
        <w:t xml:space="preserve"> </w:t>
      </w:r>
      <w:r w:rsidR="00B24CE6">
        <w:rPr>
          <w:rFonts w:ascii="Times New Roman" w:hAnsi="Times New Roman" w:cs="Times New Roman"/>
          <w:sz w:val="24"/>
          <w:szCs w:val="24"/>
        </w:rPr>
        <w:t>Determine the general accuracy of a child’s memories with these events.</w:t>
      </w:r>
    </w:p>
    <w:p w14:paraId="699EEE67" w14:textId="77777777" w:rsidR="00D41E2E" w:rsidRDefault="00D41E2E" w:rsidP="00D41E2E">
      <w:pPr>
        <w:pStyle w:val="ListParagraph"/>
        <w:spacing w:after="0"/>
        <w:ind w:left="2520"/>
        <w:rPr>
          <w:rFonts w:ascii="Times New Roman" w:hAnsi="Times New Roman" w:cs="Times New Roman"/>
          <w:sz w:val="24"/>
          <w:szCs w:val="24"/>
        </w:rPr>
      </w:pPr>
    </w:p>
    <w:p w14:paraId="540C6044" w14:textId="7E1037D0" w:rsidR="00C632B0" w:rsidRDefault="00C632B0" w:rsidP="00C632B0">
      <w:pPr>
        <w:pStyle w:val="ListParagraph"/>
        <w:numPr>
          <w:ilvl w:val="4"/>
          <w:numId w:val="1"/>
        </w:numPr>
        <w:spacing w:after="0"/>
        <w:rPr>
          <w:rFonts w:ascii="Times New Roman" w:hAnsi="Times New Roman" w:cs="Times New Roman"/>
          <w:sz w:val="24"/>
          <w:szCs w:val="24"/>
        </w:rPr>
      </w:pPr>
      <w:r>
        <w:rPr>
          <w:rFonts w:ascii="Times New Roman" w:hAnsi="Times New Roman" w:cs="Times New Roman"/>
          <w:sz w:val="24"/>
          <w:szCs w:val="24"/>
        </w:rPr>
        <w:t>Example: “</w:t>
      </w:r>
      <w:r w:rsidR="00031020">
        <w:rPr>
          <w:rFonts w:ascii="Times New Roman" w:hAnsi="Times New Roman" w:cs="Times New Roman"/>
          <w:sz w:val="24"/>
          <w:szCs w:val="24"/>
        </w:rPr>
        <w:t xml:space="preserve">You went </w:t>
      </w:r>
      <w:r w:rsidR="00D41E2E">
        <w:rPr>
          <w:rFonts w:ascii="Times New Roman" w:hAnsi="Times New Roman" w:cs="Times New Roman"/>
          <w:sz w:val="24"/>
          <w:szCs w:val="24"/>
        </w:rPr>
        <w:t>to</w:t>
      </w:r>
      <w:r>
        <w:rPr>
          <w:rFonts w:ascii="Times New Roman" w:hAnsi="Times New Roman" w:cs="Times New Roman"/>
          <w:sz w:val="24"/>
          <w:szCs w:val="24"/>
        </w:rPr>
        <w:t xml:space="preserve"> Disney World and </w:t>
      </w:r>
      <w:r w:rsidR="00031020">
        <w:rPr>
          <w:rFonts w:ascii="Times New Roman" w:hAnsi="Times New Roman" w:cs="Times New Roman"/>
          <w:sz w:val="24"/>
          <w:szCs w:val="24"/>
        </w:rPr>
        <w:t>ate</w:t>
      </w:r>
      <w:r>
        <w:rPr>
          <w:rFonts w:ascii="Times New Roman" w:hAnsi="Times New Roman" w:cs="Times New Roman"/>
          <w:sz w:val="24"/>
          <w:szCs w:val="24"/>
        </w:rPr>
        <w:t xml:space="preserve"> a turkey leg</w:t>
      </w:r>
      <w:r w:rsidR="00E23D73">
        <w:rPr>
          <w:rFonts w:ascii="Times New Roman" w:hAnsi="Times New Roman" w:cs="Times New Roman"/>
          <w:sz w:val="24"/>
          <w:szCs w:val="24"/>
        </w:rPr>
        <w:t>.</w:t>
      </w:r>
      <w:r>
        <w:rPr>
          <w:rFonts w:ascii="Times New Roman" w:hAnsi="Times New Roman" w:cs="Times New Roman"/>
          <w:sz w:val="24"/>
          <w:szCs w:val="24"/>
        </w:rPr>
        <w:t>”</w:t>
      </w:r>
    </w:p>
    <w:p w14:paraId="4A846465" w14:textId="77777777" w:rsidR="00C632B0" w:rsidRPr="00D41E2E" w:rsidRDefault="00C632B0" w:rsidP="00D41E2E">
      <w:pPr>
        <w:spacing w:after="0"/>
        <w:ind w:left="1440"/>
        <w:rPr>
          <w:rFonts w:ascii="Times New Roman" w:hAnsi="Times New Roman" w:cs="Times New Roman"/>
          <w:sz w:val="24"/>
          <w:szCs w:val="24"/>
        </w:rPr>
      </w:pPr>
    </w:p>
    <w:p w14:paraId="276F8836" w14:textId="3D4106AE" w:rsidR="00C632B0" w:rsidRDefault="00C632B0" w:rsidP="00C632B0">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B24CE6">
        <w:rPr>
          <w:rFonts w:ascii="Times New Roman" w:hAnsi="Times New Roman" w:cs="Times New Roman"/>
          <w:sz w:val="24"/>
          <w:szCs w:val="24"/>
        </w:rPr>
        <w:t>Create c</w:t>
      </w:r>
      <w:r w:rsidR="00D41E2E">
        <w:rPr>
          <w:rFonts w:ascii="Times New Roman" w:hAnsi="Times New Roman" w:cs="Times New Roman"/>
          <w:sz w:val="24"/>
          <w:szCs w:val="24"/>
        </w:rPr>
        <w:t>heck</w:t>
      </w:r>
      <w:r>
        <w:rPr>
          <w:rFonts w:ascii="Times New Roman" w:hAnsi="Times New Roman" w:cs="Times New Roman"/>
          <w:sz w:val="24"/>
          <w:szCs w:val="24"/>
        </w:rPr>
        <w:t xml:space="preserve"> </w:t>
      </w:r>
      <w:r w:rsidR="00B24CE6">
        <w:rPr>
          <w:rFonts w:ascii="Times New Roman" w:hAnsi="Times New Roman" w:cs="Times New Roman"/>
          <w:sz w:val="24"/>
          <w:szCs w:val="24"/>
        </w:rPr>
        <w:t>ev</w:t>
      </w:r>
      <w:r>
        <w:rPr>
          <w:rFonts w:ascii="Times New Roman" w:hAnsi="Times New Roman" w:cs="Times New Roman"/>
          <w:sz w:val="24"/>
          <w:szCs w:val="24"/>
        </w:rPr>
        <w:t xml:space="preserve">ents </w:t>
      </w:r>
      <w:r w:rsidR="00B24CE6">
        <w:rPr>
          <w:rFonts w:ascii="Times New Roman" w:hAnsi="Times New Roman" w:cs="Times New Roman"/>
          <w:sz w:val="24"/>
          <w:szCs w:val="24"/>
        </w:rPr>
        <w:t xml:space="preserve">that </w:t>
      </w:r>
      <w:r>
        <w:rPr>
          <w:rFonts w:ascii="Times New Roman" w:hAnsi="Times New Roman" w:cs="Times New Roman"/>
          <w:sz w:val="24"/>
          <w:szCs w:val="24"/>
        </w:rPr>
        <w:t xml:space="preserve">consist of </w:t>
      </w:r>
      <w:r w:rsidR="00D41E2E">
        <w:rPr>
          <w:rFonts w:ascii="Times New Roman" w:hAnsi="Times New Roman" w:cs="Times New Roman"/>
          <w:sz w:val="24"/>
          <w:szCs w:val="24"/>
        </w:rPr>
        <w:t xml:space="preserve">events the child </w:t>
      </w:r>
      <w:r w:rsidR="00B24CE6">
        <w:rPr>
          <w:rFonts w:ascii="Times New Roman" w:hAnsi="Times New Roman" w:cs="Times New Roman"/>
          <w:sz w:val="24"/>
          <w:szCs w:val="24"/>
        </w:rPr>
        <w:t>has</w:t>
      </w:r>
      <w:r w:rsidR="00D41E2E">
        <w:rPr>
          <w:rFonts w:ascii="Times New Roman" w:hAnsi="Times New Roman" w:cs="Times New Roman"/>
          <w:sz w:val="24"/>
          <w:szCs w:val="24"/>
        </w:rPr>
        <w:t xml:space="preserve"> not experienced. These events provide another measure of children’s accuracy</w:t>
      </w:r>
      <w:r w:rsidR="00B24CE6">
        <w:rPr>
          <w:rFonts w:ascii="Times New Roman" w:hAnsi="Times New Roman" w:cs="Times New Roman"/>
          <w:sz w:val="24"/>
          <w:szCs w:val="24"/>
        </w:rPr>
        <w:t>,</w:t>
      </w:r>
      <w:r w:rsidR="00D41E2E">
        <w:rPr>
          <w:rFonts w:ascii="Times New Roman" w:hAnsi="Times New Roman" w:cs="Times New Roman"/>
          <w:sz w:val="24"/>
          <w:szCs w:val="24"/>
        </w:rPr>
        <w:t xml:space="preserve"> and they also provoke children to say “no” to some events</w:t>
      </w:r>
      <w:r w:rsidR="00B24CE6">
        <w:rPr>
          <w:rFonts w:ascii="Times New Roman" w:hAnsi="Times New Roman" w:cs="Times New Roman"/>
          <w:sz w:val="24"/>
          <w:szCs w:val="24"/>
        </w:rPr>
        <w:t>,</w:t>
      </w:r>
      <w:r w:rsidR="00D41E2E">
        <w:rPr>
          <w:rFonts w:ascii="Times New Roman" w:hAnsi="Times New Roman" w:cs="Times New Roman"/>
          <w:sz w:val="24"/>
          <w:szCs w:val="24"/>
        </w:rPr>
        <w:t xml:space="preserve"> so they don’t get into a habit of just answering “yes” to every question. </w:t>
      </w:r>
    </w:p>
    <w:p w14:paraId="0D420CB6" w14:textId="77777777" w:rsidR="00D41E2E" w:rsidRDefault="00D41E2E" w:rsidP="00D41E2E">
      <w:pPr>
        <w:pStyle w:val="ListParagraph"/>
        <w:spacing w:after="0"/>
        <w:ind w:left="2520"/>
        <w:rPr>
          <w:rFonts w:ascii="Times New Roman" w:hAnsi="Times New Roman" w:cs="Times New Roman"/>
          <w:sz w:val="24"/>
          <w:szCs w:val="24"/>
        </w:rPr>
      </w:pPr>
    </w:p>
    <w:p w14:paraId="15AF4588" w14:textId="35C11952" w:rsidR="00D41E2E" w:rsidRDefault="00D41E2E" w:rsidP="00D41E2E">
      <w:pPr>
        <w:pStyle w:val="ListParagraph"/>
        <w:numPr>
          <w:ilvl w:val="4"/>
          <w:numId w:val="1"/>
        </w:numPr>
        <w:spacing w:after="0"/>
        <w:rPr>
          <w:rFonts w:ascii="Times New Roman" w:hAnsi="Times New Roman" w:cs="Times New Roman"/>
          <w:sz w:val="24"/>
          <w:szCs w:val="24"/>
        </w:rPr>
      </w:pPr>
      <w:r>
        <w:rPr>
          <w:rFonts w:ascii="Times New Roman" w:hAnsi="Times New Roman" w:cs="Times New Roman"/>
          <w:sz w:val="24"/>
          <w:szCs w:val="24"/>
        </w:rPr>
        <w:t>Example: “</w:t>
      </w:r>
      <w:r w:rsidR="00333EB5">
        <w:rPr>
          <w:rFonts w:ascii="Times New Roman" w:hAnsi="Times New Roman" w:cs="Times New Roman"/>
          <w:sz w:val="24"/>
          <w:szCs w:val="24"/>
        </w:rPr>
        <w:t>You saw</w:t>
      </w:r>
      <w:r>
        <w:rPr>
          <w:rFonts w:ascii="Times New Roman" w:hAnsi="Times New Roman" w:cs="Times New Roman"/>
          <w:sz w:val="24"/>
          <w:szCs w:val="24"/>
        </w:rPr>
        <w:t xml:space="preserve"> a baby alligator eat an apple on an airplane</w:t>
      </w:r>
      <w:r w:rsidR="00E23D73">
        <w:rPr>
          <w:rFonts w:ascii="Times New Roman" w:hAnsi="Times New Roman" w:cs="Times New Roman"/>
          <w:sz w:val="24"/>
          <w:szCs w:val="24"/>
        </w:rPr>
        <w:t>.</w:t>
      </w:r>
      <w:r>
        <w:rPr>
          <w:rFonts w:ascii="Times New Roman" w:hAnsi="Times New Roman" w:cs="Times New Roman"/>
          <w:sz w:val="24"/>
          <w:szCs w:val="24"/>
        </w:rPr>
        <w:t>”</w:t>
      </w:r>
    </w:p>
    <w:p w14:paraId="5211BB0F" w14:textId="77777777" w:rsidR="00D41E2E" w:rsidRDefault="00D41E2E" w:rsidP="00D41E2E">
      <w:pPr>
        <w:pStyle w:val="ListParagraph"/>
        <w:spacing w:after="0"/>
        <w:ind w:left="2520"/>
        <w:rPr>
          <w:rFonts w:ascii="Times New Roman" w:hAnsi="Times New Roman" w:cs="Times New Roman"/>
          <w:sz w:val="24"/>
          <w:szCs w:val="24"/>
        </w:rPr>
      </w:pPr>
    </w:p>
    <w:p w14:paraId="3A324986" w14:textId="39A52770" w:rsidR="00AF09CE" w:rsidRPr="00144083" w:rsidRDefault="00D41E2E" w:rsidP="0014408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B24CE6">
        <w:rPr>
          <w:rFonts w:ascii="Times New Roman" w:hAnsi="Times New Roman" w:cs="Times New Roman"/>
          <w:sz w:val="24"/>
          <w:szCs w:val="24"/>
        </w:rPr>
        <w:t>Create t</w:t>
      </w:r>
      <w:r>
        <w:rPr>
          <w:rFonts w:ascii="Times New Roman" w:hAnsi="Times New Roman" w:cs="Times New Roman"/>
          <w:sz w:val="24"/>
          <w:szCs w:val="24"/>
        </w:rPr>
        <w:t xml:space="preserve">est </w:t>
      </w:r>
      <w:r w:rsidR="00B24CE6">
        <w:rPr>
          <w:rFonts w:ascii="Times New Roman" w:hAnsi="Times New Roman" w:cs="Times New Roman"/>
          <w:sz w:val="24"/>
          <w:szCs w:val="24"/>
        </w:rPr>
        <w:t>e</w:t>
      </w:r>
      <w:r>
        <w:rPr>
          <w:rFonts w:ascii="Times New Roman" w:hAnsi="Times New Roman" w:cs="Times New Roman"/>
          <w:sz w:val="24"/>
          <w:szCs w:val="24"/>
        </w:rPr>
        <w:t xml:space="preserve">vents </w:t>
      </w:r>
      <w:r w:rsidR="00B24CE6">
        <w:rPr>
          <w:rFonts w:ascii="Times New Roman" w:hAnsi="Times New Roman" w:cs="Times New Roman"/>
          <w:sz w:val="24"/>
          <w:szCs w:val="24"/>
        </w:rPr>
        <w:t xml:space="preserve">that </w:t>
      </w:r>
      <w:r>
        <w:rPr>
          <w:rFonts w:ascii="Times New Roman" w:hAnsi="Times New Roman" w:cs="Times New Roman"/>
          <w:sz w:val="24"/>
          <w:szCs w:val="24"/>
        </w:rPr>
        <w:t>consist of believable events</w:t>
      </w:r>
      <w:r w:rsidR="003043DD">
        <w:rPr>
          <w:rFonts w:ascii="Times New Roman" w:hAnsi="Times New Roman" w:cs="Times New Roman"/>
          <w:sz w:val="24"/>
          <w:szCs w:val="24"/>
        </w:rPr>
        <w:t xml:space="preserve"> th</w:t>
      </w:r>
      <w:r w:rsidR="00B24CE6">
        <w:rPr>
          <w:rFonts w:ascii="Times New Roman" w:hAnsi="Times New Roman" w:cs="Times New Roman"/>
          <w:sz w:val="24"/>
          <w:szCs w:val="24"/>
        </w:rPr>
        <w:t>e</w:t>
      </w:r>
      <w:r w:rsidR="003043DD">
        <w:rPr>
          <w:rFonts w:ascii="Times New Roman" w:hAnsi="Times New Roman" w:cs="Times New Roman"/>
          <w:sz w:val="24"/>
          <w:szCs w:val="24"/>
        </w:rPr>
        <w:t xml:space="preserve"> parents report their child has not experienced</w:t>
      </w:r>
      <w:r w:rsidR="00031020">
        <w:rPr>
          <w:rFonts w:ascii="Times New Roman" w:hAnsi="Times New Roman" w:cs="Times New Roman"/>
          <w:sz w:val="24"/>
          <w:szCs w:val="24"/>
        </w:rPr>
        <w:t>. These are the events that may or may not generate false memories.</w:t>
      </w:r>
    </w:p>
    <w:p w14:paraId="547A8762" w14:textId="77777777" w:rsidR="00C0722F" w:rsidRDefault="00C0722F" w:rsidP="00C0722F">
      <w:pPr>
        <w:pStyle w:val="ListParagraph"/>
        <w:spacing w:after="0"/>
        <w:ind w:left="1800"/>
        <w:rPr>
          <w:rFonts w:ascii="Times New Roman" w:hAnsi="Times New Roman" w:cs="Times New Roman"/>
          <w:sz w:val="24"/>
          <w:szCs w:val="24"/>
        </w:rPr>
      </w:pPr>
    </w:p>
    <w:p w14:paraId="414606BE" w14:textId="77985116" w:rsidR="00031020" w:rsidRDefault="00031020" w:rsidP="00031020">
      <w:pPr>
        <w:pStyle w:val="ListParagraph"/>
        <w:numPr>
          <w:ilvl w:val="4"/>
          <w:numId w:val="1"/>
        </w:numPr>
        <w:spacing w:after="0"/>
        <w:rPr>
          <w:rFonts w:ascii="Times New Roman" w:hAnsi="Times New Roman" w:cs="Times New Roman"/>
          <w:sz w:val="24"/>
          <w:szCs w:val="24"/>
        </w:rPr>
      </w:pPr>
      <w:r>
        <w:rPr>
          <w:rFonts w:ascii="Times New Roman" w:hAnsi="Times New Roman" w:cs="Times New Roman"/>
          <w:sz w:val="24"/>
          <w:szCs w:val="24"/>
        </w:rPr>
        <w:t>Example: “You went to the hospital</w:t>
      </w:r>
      <w:r w:rsidR="00B24CE6">
        <w:rPr>
          <w:rFonts w:ascii="Times New Roman" w:hAnsi="Times New Roman" w:cs="Times New Roman"/>
          <w:sz w:val="24"/>
          <w:szCs w:val="24"/>
        </w:rPr>
        <w:t>,</w:t>
      </w:r>
      <w:r>
        <w:rPr>
          <w:rFonts w:ascii="Times New Roman" w:hAnsi="Times New Roman" w:cs="Times New Roman"/>
          <w:sz w:val="24"/>
          <w:szCs w:val="24"/>
        </w:rPr>
        <w:t xml:space="preserve"> because your finger got caught in a mousetrap.” </w:t>
      </w:r>
    </w:p>
    <w:p w14:paraId="2026F522" w14:textId="53AB1679" w:rsidR="00BE0F53" w:rsidRDefault="00BE0F53" w:rsidP="007E3117">
      <w:pPr>
        <w:pStyle w:val="ListParagraph"/>
        <w:spacing w:after="0"/>
        <w:rPr>
          <w:rFonts w:ascii="Times New Roman" w:hAnsi="Times New Roman" w:cs="Times New Roman"/>
          <w:sz w:val="24"/>
          <w:szCs w:val="24"/>
        </w:rPr>
      </w:pPr>
    </w:p>
    <w:p w14:paraId="363B7F5C" w14:textId="382B204C" w:rsidR="00AF09CE" w:rsidRDefault="00AF09CE" w:rsidP="00AF09CE">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Print each event on an index card.</w:t>
      </w:r>
      <w:r w:rsidR="00BE0F53">
        <w:rPr>
          <w:rFonts w:ascii="Times New Roman" w:hAnsi="Times New Roman" w:cs="Times New Roman"/>
          <w:sz w:val="24"/>
          <w:szCs w:val="24"/>
        </w:rPr>
        <w:t xml:space="preserve"> </w:t>
      </w:r>
    </w:p>
    <w:p w14:paraId="14BD0D96" w14:textId="77777777" w:rsidR="00AF09CE" w:rsidRDefault="00AF09CE" w:rsidP="00AF09CE">
      <w:pPr>
        <w:pStyle w:val="ListParagraph"/>
        <w:spacing w:after="0"/>
        <w:rPr>
          <w:rFonts w:ascii="Times New Roman" w:hAnsi="Times New Roman" w:cs="Times New Roman"/>
          <w:sz w:val="24"/>
          <w:szCs w:val="24"/>
        </w:rPr>
      </w:pPr>
    </w:p>
    <w:p w14:paraId="2D227DD1" w14:textId="5D620BD8" w:rsidR="00EA34AA" w:rsidRDefault="00E23D7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Introduction.</w:t>
      </w:r>
    </w:p>
    <w:p w14:paraId="3FE0BF56" w14:textId="77777777" w:rsidR="00BE0F53" w:rsidRDefault="00BE0F53" w:rsidP="007E3117">
      <w:pPr>
        <w:pStyle w:val="ListParagraph"/>
        <w:spacing w:after="0"/>
        <w:ind w:left="1440"/>
        <w:rPr>
          <w:rFonts w:ascii="Times New Roman" w:hAnsi="Times New Roman" w:cs="Times New Roman"/>
          <w:sz w:val="24"/>
          <w:szCs w:val="24"/>
        </w:rPr>
      </w:pPr>
    </w:p>
    <w:p w14:paraId="6DE7CAF4" w14:textId="2D059009" w:rsidR="00FC32D3" w:rsidRDefault="001A448C"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Say to the child</w:t>
      </w:r>
      <w:r w:rsidR="00B24CE6">
        <w:rPr>
          <w:rFonts w:ascii="Times New Roman" w:hAnsi="Times New Roman" w:cs="Times New Roman"/>
          <w:sz w:val="24"/>
          <w:szCs w:val="24"/>
        </w:rPr>
        <w:t>,</w:t>
      </w:r>
      <w:r w:rsidR="00965B7D">
        <w:rPr>
          <w:rFonts w:ascii="Times New Roman" w:hAnsi="Times New Roman" w:cs="Times New Roman"/>
          <w:sz w:val="24"/>
          <w:szCs w:val="24"/>
        </w:rPr>
        <w:t xml:space="preserve"> “I am going to read some things that may have happened to you, and I want you to think real hard about each one of them. Try to remember if it really happened. We made this list up by talking to your mother and father to get them to tell us about things that really happened to you when you were younger, but not all of the things I am going</w:t>
      </w:r>
      <w:r w:rsidR="00AF09CE">
        <w:rPr>
          <w:rFonts w:ascii="Times New Roman" w:hAnsi="Times New Roman" w:cs="Times New Roman"/>
          <w:sz w:val="24"/>
          <w:szCs w:val="24"/>
        </w:rPr>
        <w:t xml:space="preserve"> to read to you really happened</w:t>
      </w:r>
      <w:r w:rsidR="00E23D73">
        <w:rPr>
          <w:rFonts w:ascii="Times New Roman" w:hAnsi="Times New Roman" w:cs="Times New Roman"/>
          <w:sz w:val="24"/>
          <w:szCs w:val="24"/>
        </w:rPr>
        <w:t>.</w:t>
      </w:r>
      <w:r w:rsidR="00B24CE6">
        <w:rPr>
          <w:rFonts w:ascii="Times New Roman" w:hAnsi="Times New Roman" w:cs="Times New Roman"/>
          <w:sz w:val="24"/>
          <w:szCs w:val="24"/>
        </w:rPr>
        <w:t>”</w:t>
      </w:r>
    </w:p>
    <w:p w14:paraId="164A03FA" w14:textId="77777777" w:rsidR="00BE0F53" w:rsidRDefault="00223D62" w:rsidP="007E3117">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00DC126C" w14:textId="59607D14" w:rsidR="00EA34AA"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FC32D3">
        <w:rPr>
          <w:rFonts w:ascii="Times New Roman" w:hAnsi="Times New Roman" w:cs="Times New Roman"/>
          <w:sz w:val="24"/>
          <w:szCs w:val="24"/>
        </w:rPr>
        <w:t>Test</w:t>
      </w:r>
      <w:r>
        <w:rPr>
          <w:rFonts w:ascii="Times New Roman" w:hAnsi="Times New Roman" w:cs="Times New Roman"/>
          <w:sz w:val="24"/>
          <w:szCs w:val="24"/>
        </w:rPr>
        <w:t>.</w:t>
      </w:r>
    </w:p>
    <w:p w14:paraId="24EB83B6" w14:textId="77777777" w:rsidR="00BE0F53" w:rsidRDefault="00BE0F53" w:rsidP="007E3117">
      <w:pPr>
        <w:pStyle w:val="ListParagraph"/>
        <w:spacing w:after="0"/>
        <w:ind w:left="1440"/>
        <w:rPr>
          <w:rFonts w:ascii="Times New Roman" w:hAnsi="Times New Roman" w:cs="Times New Roman"/>
          <w:sz w:val="24"/>
          <w:szCs w:val="24"/>
        </w:rPr>
      </w:pPr>
    </w:p>
    <w:p w14:paraId="3443AA8D" w14:textId="678352F3" w:rsidR="00FC1D42" w:rsidRDefault="00B24CE6"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Sit</w:t>
      </w:r>
      <w:r w:rsidR="00AF09CE">
        <w:rPr>
          <w:rFonts w:ascii="Times New Roman" w:hAnsi="Times New Roman" w:cs="Times New Roman"/>
          <w:sz w:val="24"/>
          <w:szCs w:val="24"/>
        </w:rPr>
        <w:t xml:space="preserve"> near the child</w:t>
      </w:r>
      <w:r>
        <w:rPr>
          <w:rFonts w:ascii="Times New Roman" w:hAnsi="Times New Roman" w:cs="Times New Roman"/>
          <w:sz w:val="24"/>
          <w:szCs w:val="24"/>
        </w:rPr>
        <w:t xml:space="preserve"> while</w:t>
      </w:r>
      <w:r w:rsidR="00AF09CE">
        <w:rPr>
          <w:rFonts w:ascii="Times New Roman" w:hAnsi="Times New Roman" w:cs="Times New Roman"/>
          <w:sz w:val="24"/>
          <w:szCs w:val="24"/>
        </w:rPr>
        <w:t xml:space="preserve"> holding the event index cards.</w:t>
      </w:r>
    </w:p>
    <w:p w14:paraId="698AC9B9" w14:textId="77777777" w:rsidR="00AF09CE" w:rsidRDefault="00AF09CE" w:rsidP="00AF09CE">
      <w:pPr>
        <w:pStyle w:val="ListParagraph"/>
        <w:spacing w:after="0"/>
        <w:ind w:left="1440"/>
        <w:rPr>
          <w:rFonts w:ascii="Times New Roman" w:hAnsi="Times New Roman" w:cs="Times New Roman"/>
          <w:sz w:val="24"/>
          <w:szCs w:val="24"/>
        </w:rPr>
      </w:pPr>
    </w:p>
    <w:p w14:paraId="6D761714" w14:textId="79FA185C" w:rsidR="00AF09CE" w:rsidRDefault="00B24CE6"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Have the</w:t>
      </w:r>
      <w:r w:rsidR="00AF09CE">
        <w:rPr>
          <w:rFonts w:ascii="Times New Roman" w:hAnsi="Times New Roman" w:cs="Times New Roman"/>
          <w:sz w:val="24"/>
          <w:szCs w:val="24"/>
        </w:rPr>
        <w:t xml:space="preserve"> child select a card at random, and the</w:t>
      </w:r>
      <w:r>
        <w:rPr>
          <w:rFonts w:ascii="Times New Roman" w:hAnsi="Times New Roman" w:cs="Times New Roman"/>
          <w:sz w:val="24"/>
          <w:szCs w:val="24"/>
        </w:rPr>
        <w:t>n</w:t>
      </w:r>
      <w:r w:rsidR="00AF09CE">
        <w:rPr>
          <w:rFonts w:ascii="Times New Roman" w:hAnsi="Times New Roman" w:cs="Times New Roman"/>
          <w:sz w:val="24"/>
          <w:szCs w:val="24"/>
        </w:rPr>
        <w:t xml:space="preserve"> </w:t>
      </w:r>
      <w:r>
        <w:rPr>
          <w:rFonts w:ascii="Times New Roman" w:hAnsi="Times New Roman" w:cs="Times New Roman"/>
          <w:sz w:val="24"/>
          <w:szCs w:val="24"/>
        </w:rPr>
        <w:t>r</w:t>
      </w:r>
      <w:r w:rsidR="00AF09CE">
        <w:rPr>
          <w:rFonts w:ascii="Times New Roman" w:hAnsi="Times New Roman" w:cs="Times New Roman"/>
          <w:sz w:val="24"/>
          <w:szCs w:val="24"/>
        </w:rPr>
        <w:t>ead it</w:t>
      </w:r>
      <w:r>
        <w:rPr>
          <w:rFonts w:ascii="Times New Roman" w:hAnsi="Times New Roman" w:cs="Times New Roman"/>
          <w:sz w:val="24"/>
          <w:szCs w:val="24"/>
        </w:rPr>
        <w:t xml:space="preserve"> to them</w:t>
      </w:r>
      <w:r w:rsidR="00AF09CE">
        <w:rPr>
          <w:rFonts w:ascii="Times New Roman" w:hAnsi="Times New Roman" w:cs="Times New Roman"/>
          <w:sz w:val="24"/>
          <w:szCs w:val="24"/>
        </w:rPr>
        <w:t>.</w:t>
      </w:r>
    </w:p>
    <w:p w14:paraId="4CB5569B" w14:textId="77777777" w:rsidR="00AF09CE" w:rsidRPr="00AF09CE" w:rsidRDefault="00AF09CE" w:rsidP="00AF09CE">
      <w:pPr>
        <w:spacing w:after="0"/>
        <w:rPr>
          <w:rFonts w:ascii="Times New Roman" w:hAnsi="Times New Roman" w:cs="Times New Roman"/>
          <w:sz w:val="24"/>
          <w:szCs w:val="24"/>
        </w:rPr>
      </w:pPr>
    </w:p>
    <w:p w14:paraId="0C69AA42" w14:textId="46EBD6F1" w:rsidR="00AF09CE" w:rsidRDefault="00B24CE6"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After reading, ask</w:t>
      </w:r>
      <w:r w:rsidR="00AF09CE">
        <w:rPr>
          <w:rFonts w:ascii="Times New Roman" w:hAnsi="Times New Roman" w:cs="Times New Roman"/>
          <w:sz w:val="24"/>
          <w:szCs w:val="24"/>
        </w:rPr>
        <w:t>, “Did that happen?”</w:t>
      </w:r>
    </w:p>
    <w:p w14:paraId="7A28AD4A" w14:textId="77777777" w:rsidR="00BE0F53" w:rsidRDefault="00BE0F53" w:rsidP="007E3117">
      <w:pPr>
        <w:pStyle w:val="ListParagraph"/>
        <w:spacing w:after="0"/>
        <w:ind w:left="1440"/>
        <w:rPr>
          <w:rFonts w:ascii="Times New Roman" w:hAnsi="Times New Roman" w:cs="Times New Roman"/>
          <w:sz w:val="24"/>
          <w:szCs w:val="24"/>
        </w:rPr>
      </w:pPr>
    </w:p>
    <w:p w14:paraId="392B82E3" w14:textId="1045180D" w:rsidR="00EB1C29" w:rsidRDefault="00B24CE6"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Continue</w:t>
      </w:r>
      <w:r w:rsidR="00AF09CE">
        <w:rPr>
          <w:rFonts w:ascii="Times New Roman" w:hAnsi="Times New Roman" w:cs="Times New Roman"/>
          <w:sz w:val="24"/>
          <w:szCs w:val="24"/>
        </w:rPr>
        <w:t xml:space="preserve"> until all the cards have been read.</w:t>
      </w:r>
    </w:p>
    <w:p w14:paraId="75443AE9" w14:textId="77777777" w:rsidR="00E209DF" w:rsidRPr="00E209DF" w:rsidRDefault="00E209DF" w:rsidP="00E209DF">
      <w:pPr>
        <w:spacing w:after="0"/>
        <w:rPr>
          <w:rFonts w:ascii="Times New Roman" w:hAnsi="Times New Roman" w:cs="Times New Roman"/>
          <w:sz w:val="24"/>
          <w:szCs w:val="24"/>
        </w:rPr>
      </w:pPr>
    </w:p>
    <w:p w14:paraId="43C19A2B" w14:textId="24DA01D1" w:rsidR="00E209DF" w:rsidRDefault="00B24CE6"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Repeat this procedure</w:t>
      </w:r>
      <w:r w:rsidR="00E209DF">
        <w:rPr>
          <w:rFonts w:ascii="Times New Roman" w:hAnsi="Times New Roman" w:cs="Times New Roman"/>
          <w:sz w:val="24"/>
          <w:szCs w:val="24"/>
        </w:rPr>
        <w:t xml:space="preserve"> </w:t>
      </w:r>
      <w:r>
        <w:rPr>
          <w:rFonts w:ascii="Times New Roman" w:hAnsi="Times New Roman" w:cs="Times New Roman"/>
          <w:sz w:val="24"/>
          <w:szCs w:val="24"/>
        </w:rPr>
        <w:t>5</w:t>
      </w:r>
      <w:r w:rsidR="00E209DF">
        <w:rPr>
          <w:rFonts w:ascii="Times New Roman" w:hAnsi="Times New Roman" w:cs="Times New Roman"/>
          <w:sz w:val="24"/>
          <w:szCs w:val="24"/>
        </w:rPr>
        <w:t xml:space="preserve"> times over </w:t>
      </w:r>
      <w:r>
        <w:rPr>
          <w:rFonts w:ascii="Times New Roman" w:hAnsi="Times New Roman" w:cs="Times New Roman"/>
          <w:sz w:val="24"/>
          <w:szCs w:val="24"/>
        </w:rPr>
        <w:t>5</w:t>
      </w:r>
      <w:r w:rsidR="00E209DF">
        <w:rPr>
          <w:rFonts w:ascii="Times New Roman" w:hAnsi="Times New Roman" w:cs="Times New Roman"/>
          <w:sz w:val="24"/>
          <w:szCs w:val="24"/>
        </w:rPr>
        <w:t xml:space="preserve"> weeks.</w:t>
      </w:r>
    </w:p>
    <w:p w14:paraId="072EB86C" w14:textId="77777777" w:rsidR="00BE0F53" w:rsidRDefault="00BE0F53" w:rsidP="007E3117">
      <w:pPr>
        <w:pStyle w:val="ListParagraph"/>
        <w:spacing w:after="0"/>
        <w:ind w:left="1440"/>
        <w:rPr>
          <w:rFonts w:ascii="Times New Roman" w:hAnsi="Times New Roman" w:cs="Times New Roman"/>
          <w:sz w:val="24"/>
          <w:szCs w:val="24"/>
        </w:rPr>
      </w:pPr>
    </w:p>
    <w:p w14:paraId="6837FD62" w14:textId="29DE6DB0" w:rsidR="004A0F8A" w:rsidRDefault="009008C8"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Record the child’s</w:t>
      </w:r>
      <w:r w:rsidR="00761415">
        <w:rPr>
          <w:rFonts w:ascii="Times New Roman" w:hAnsi="Times New Roman" w:cs="Times New Roman"/>
          <w:sz w:val="24"/>
          <w:szCs w:val="24"/>
        </w:rPr>
        <w:t xml:space="preserve"> responses</w:t>
      </w:r>
      <w:r>
        <w:rPr>
          <w:rFonts w:ascii="Times New Roman" w:hAnsi="Times New Roman" w:cs="Times New Roman"/>
          <w:sz w:val="24"/>
          <w:szCs w:val="24"/>
        </w:rPr>
        <w:t>, a</w:t>
      </w:r>
      <w:r w:rsidR="00761415">
        <w:rPr>
          <w:rFonts w:ascii="Times New Roman" w:hAnsi="Times New Roman" w:cs="Times New Roman"/>
          <w:sz w:val="24"/>
          <w:szCs w:val="24"/>
        </w:rPr>
        <w:t>nd then transcribe</w:t>
      </w:r>
      <w:r>
        <w:rPr>
          <w:rFonts w:ascii="Times New Roman" w:hAnsi="Times New Roman" w:cs="Times New Roman"/>
          <w:sz w:val="24"/>
          <w:szCs w:val="24"/>
        </w:rPr>
        <w:t xml:space="preserve"> them </w:t>
      </w:r>
      <w:r w:rsidR="00761415">
        <w:rPr>
          <w:rFonts w:ascii="Times New Roman" w:hAnsi="Times New Roman" w:cs="Times New Roman"/>
          <w:sz w:val="24"/>
          <w:szCs w:val="24"/>
        </w:rPr>
        <w:t>for future analysis.</w:t>
      </w:r>
    </w:p>
    <w:p w14:paraId="2665AC1A" w14:textId="77777777" w:rsidR="00BE0F53" w:rsidRDefault="00BE0F53" w:rsidP="007E3117">
      <w:pPr>
        <w:pStyle w:val="ListParagraph"/>
        <w:spacing w:after="0"/>
        <w:ind w:left="360"/>
        <w:rPr>
          <w:rFonts w:ascii="Times New Roman" w:hAnsi="Times New Roman" w:cs="Times New Roman"/>
          <w:sz w:val="24"/>
          <w:szCs w:val="24"/>
        </w:rPr>
      </w:pPr>
    </w:p>
    <w:p w14:paraId="1DB95FC4" w14:textId="65AB3C42" w:rsidR="00AC2DE5" w:rsidRPr="00C7625C" w:rsidRDefault="00AC2DE5" w:rsidP="007E3117">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Analysis</w:t>
      </w:r>
      <w:r w:rsidR="00BE0F53">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25882302" w14:textId="5522CA75" w:rsidR="00BE0F53" w:rsidRDefault="00BE0F53" w:rsidP="007E3117">
      <w:pPr>
        <w:pStyle w:val="ListParagraph"/>
        <w:spacing w:after="0"/>
        <w:rPr>
          <w:rFonts w:ascii="Times New Roman" w:hAnsi="Times New Roman" w:cs="Times New Roman"/>
          <w:sz w:val="24"/>
          <w:szCs w:val="24"/>
        </w:rPr>
      </w:pPr>
    </w:p>
    <w:p w14:paraId="5B5EEAE8" w14:textId="572426B4" w:rsidR="00E209DF" w:rsidRDefault="00B24CE6" w:rsidP="00E209D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For each session,</w:t>
      </w:r>
      <w:r w:rsidR="00BE0F53">
        <w:rPr>
          <w:rFonts w:ascii="Times New Roman" w:hAnsi="Times New Roman" w:cs="Times New Roman"/>
          <w:sz w:val="24"/>
          <w:szCs w:val="24"/>
        </w:rPr>
        <w:t xml:space="preserve"> </w:t>
      </w:r>
      <w:r>
        <w:rPr>
          <w:rFonts w:ascii="Times New Roman" w:hAnsi="Times New Roman" w:cs="Times New Roman"/>
          <w:sz w:val="24"/>
          <w:szCs w:val="24"/>
        </w:rPr>
        <w:t>c</w:t>
      </w:r>
      <w:r w:rsidR="00E209DF">
        <w:rPr>
          <w:rFonts w:ascii="Times New Roman" w:hAnsi="Times New Roman" w:cs="Times New Roman"/>
          <w:sz w:val="24"/>
          <w:szCs w:val="24"/>
        </w:rPr>
        <w:t xml:space="preserve">ode </w:t>
      </w:r>
      <w:r>
        <w:rPr>
          <w:rFonts w:ascii="Times New Roman" w:hAnsi="Times New Roman" w:cs="Times New Roman"/>
          <w:sz w:val="24"/>
          <w:szCs w:val="24"/>
        </w:rPr>
        <w:t xml:space="preserve">the </w:t>
      </w:r>
      <w:r w:rsidR="00E209DF">
        <w:rPr>
          <w:rFonts w:ascii="Times New Roman" w:hAnsi="Times New Roman" w:cs="Times New Roman"/>
          <w:sz w:val="24"/>
          <w:szCs w:val="24"/>
        </w:rPr>
        <w:t xml:space="preserve">child’s “yes” responses separately </w:t>
      </w:r>
      <w:r w:rsidR="003429AE">
        <w:rPr>
          <w:rFonts w:ascii="Times New Roman" w:hAnsi="Times New Roman" w:cs="Times New Roman"/>
          <w:sz w:val="24"/>
          <w:szCs w:val="24"/>
        </w:rPr>
        <w:t xml:space="preserve">for </w:t>
      </w:r>
      <w:r>
        <w:rPr>
          <w:rFonts w:ascii="Times New Roman" w:hAnsi="Times New Roman" w:cs="Times New Roman"/>
          <w:sz w:val="24"/>
          <w:szCs w:val="24"/>
        </w:rPr>
        <w:t>t</w:t>
      </w:r>
      <w:r w:rsidR="003429AE">
        <w:rPr>
          <w:rFonts w:ascii="Times New Roman" w:hAnsi="Times New Roman" w:cs="Times New Roman"/>
          <w:sz w:val="24"/>
          <w:szCs w:val="24"/>
        </w:rPr>
        <w:t xml:space="preserve">rue </w:t>
      </w:r>
      <w:r>
        <w:rPr>
          <w:rFonts w:ascii="Times New Roman" w:hAnsi="Times New Roman" w:cs="Times New Roman"/>
          <w:sz w:val="24"/>
          <w:szCs w:val="24"/>
        </w:rPr>
        <w:t>e</w:t>
      </w:r>
      <w:r w:rsidR="003429AE">
        <w:rPr>
          <w:rFonts w:ascii="Times New Roman" w:hAnsi="Times New Roman" w:cs="Times New Roman"/>
          <w:sz w:val="24"/>
          <w:szCs w:val="24"/>
        </w:rPr>
        <w:t xml:space="preserve">vents and </w:t>
      </w:r>
      <w:r>
        <w:rPr>
          <w:rFonts w:ascii="Times New Roman" w:hAnsi="Times New Roman" w:cs="Times New Roman"/>
          <w:sz w:val="24"/>
          <w:szCs w:val="24"/>
        </w:rPr>
        <w:t>t</w:t>
      </w:r>
      <w:r w:rsidR="003429AE">
        <w:rPr>
          <w:rFonts w:ascii="Times New Roman" w:hAnsi="Times New Roman" w:cs="Times New Roman"/>
          <w:sz w:val="24"/>
          <w:szCs w:val="24"/>
        </w:rPr>
        <w:t xml:space="preserve">est </w:t>
      </w:r>
      <w:r>
        <w:rPr>
          <w:rFonts w:ascii="Times New Roman" w:hAnsi="Times New Roman" w:cs="Times New Roman"/>
          <w:sz w:val="24"/>
          <w:szCs w:val="24"/>
        </w:rPr>
        <w:t>e</w:t>
      </w:r>
      <w:r w:rsidR="003429AE">
        <w:rPr>
          <w:rFonts w:ascii="Times New Roman" w:hAnsi="Times New Roman" w:cs="Times New Roman"/>
          <w:sz w:val="24"/>
          <w:szCs w:val="24"/>
        </w:rPr>
        <w:t>vents.</w:t>
      </w:r>
    </w:p>
    <w:p w14:paraId="497F0FA9" w14:textId="6366A4C4" w:rsidR="00BE0F53" w:rsidRDefault="00E209DF" w:rsidP="00E209DF">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39C57C39" w14:textId="2A93FC03" w:rsidR="00AC2DE5" w:rsidRPr="00F21C2F"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6B2034">
        <w:rPr>
          <w:rFonts w:ascii="Times New Roman" w:hAnsi="Times New Roman" w:cs="Times New Roman"/>
          <w:sz w:val="24"/>
          <w:szCs w:val="24"/>
        </w:rPr>
        <w:t xml:space="preserve">Use </w:t>
      </w:r>
      <w:r w:rsidR="00B24CE6">
        <w:rPr>
          <w:rFonts w:ascii="Times New Roman" w:hAnsi="Times New Roman" w:cs="Times New Roman"/>
          <w:sz w:val="24"/>
          <w:szCs w:val="24"/>
        </w:rPr>
        <w:t>a</w:t>
      </w:r>
      <w:ins w:id="4" w:author="Nick Noles" w:date="2015-04-17T14:45:00Z">
        <w:r w:rsidR="00356F0E">
          <w:rPr>
            <w:rFonts w:ascii="Times New Roman" w:hAnsi="Times New Roman" w:cs="Times New Roman"/>
            <w:sz w:val="24"/>
            <w:szCs w:val="24"/>
          </w:rPr>
          <w:t>n</w:t>
        </w:r>
      </w:ins>
      <w:r w:rsidR="00B24CE6">
        <w:rPr>
          <w:rFonts w:ascii="Times New Roman" w:hAnsi="Times New Roman" w:cs="Times New Roman"/>
          <w:sz w:val="24"/>
          <w:szCs w:val="24"/>
        </w:rPr>
        <w:t xml:space="preserve"> </w:t>
      </w:r>
      <w:commentRangeStart w:id="5"/>
      <w:commentRangeStart w:id="6"/>
      <w:del w:id="7" w:author="Nick Noles" w:date="2015-04-17T14:38:00Z">
        <w:r w:rsidR="00F418EB" w:rsidDel="00C37B1F">
          <w:rPr>
            <w:rFonts w:ascii="Times New Roman" w:hAnsi="Times New Roman" w:cs="Times New Roman"/>
            <w:sz w:val="24"/>
            <w:szCs w:val="24"/>
          </w:rPr>
          <w:delText>paired-samples t-test</w:delText>
        </w:r>
      </w:del>
      <w:ins w:id="8" w:author="Nick Noles" w:date="2015-04-17T14:38:00Z">
        <w:r w:rsidR="00C37B1F">
          <w:rPr>
            <w:rFonts w:ascii="Times New Roman" w:hAnsi="Times New Roman" w:cs="Times New Roman"/>
            <w:sz w:val="24"/>
            <w:szCs w:val="24"/>
          </w:rPr>
          <w:t>ANOVA</w:t>
        </w:r>
      </w:ins>
      <w:r w:rsidR="004F7E84" w:rsidRPr="00F21C2F">
        <w:rPr>
          <w:rFonts w:ascii="Times New Roman" w:hAnsi="Times New Roman" w:cs="Times New Roman"/>
          <w:sz w:val="24"/>
          <w:szCs w:val="24"/>
        </w:rPr>
        <w:t xml:space="preserve"> </w:t>
      </w:r>
      <w:commentRangeEnd w:id="5"/>
      <w:r w:rsidR="00DE367E">
        <w:rPr>
          <w:rStyle w:val="CommentReference"/>
        </w:rPr>
        <w:commentReference w:id="5"/>
      </w:r>
      <w:commentRangeEnd w:id="6"/>
      <w:r w:rsidR="00C37B1F">
        <w:rPr>
          <w:rStyle w:val="CommentReference"/>
        </w:rPr>
        <w:commentReference w:id="6"/>
      </w:r>
      <w:r w:rsidR="004F7E84" w:rsidRPr="00F21C2F">
        <w:rPr>
          <w:rFonts w:ascii="Times New Roman" w:hAnsi="Times New Roman" w:cs="Times New Roman"/>
          <w:sz w:val="24"/>
          <w:szCs w:val="24"/>
        </w:rPr>
        <w:t xml:space="preserve">to determine if there are differences between </w:t>
      </w:r>
      <w:r w:rsidR="00E209DF">
        <w:rPr>
          <w:rFonts w:ascii="Times New Roman" w:hAnsi="Times New Roman" w:cs="Times New Roman"/>
          <w:sz w:val="24"/>
          <w:szCs w:val="24"/>
        </w:rPr>
        <w:t>the</w:t>
      </w:r>
      <w:r w:rsidR="004F7E84" w:rsidRPr="00F21C2F">
        <w:rPr>
          <w:rFonts w:ascii="Times New Roman" w:hAnsi="Times New Roman" w:cs="Times New Roman"/>
          <w:sz w:val="24"/>
          <w:szCs w:val="24"/>
        </w:rPr>
        <w:t xml:space="preserve"> two types of </w:t>
      </w:r>
      <w:r w:rsidR="00E209DF">
        <w:rPr>
          <w:rFonts w:ascii="Times New Roman" w:hAnsi="Times New Roman" w:cs="Times New Roman"/>
          <w:sz w:val="24"/>
          <w:szCs w:val="24"/>
        </w:rPr>
        <w:t>events</w:t>
      </w:r>
      <w:r w:rsidR="004F7E84" w:rsidRPr="00F21C2F">
        <w:rPr>
          <w:rFonts w:ascii="Times New Roman" w:hAnsi="Times New Roman" w:cs="Times New Roman"/>
          <w:sz w:val="24"/>
          <w:szCs w:val="24"/>
        </w:rPr>
        <w:t xml:space="preserve"> presented to </w:t>
      </w:r>
      <w:r w:rsidR="001525E3">
        <w:rPr>
          <w:rFonts w:ascii="Times New Roman" w:hAnsi="Times New Roman" w:cs="Times New Roman"/>
          <w:sz w:val="24"/>
          <w:szCs w:val="24"/>
        </w:rPr>
        <w:t xml:space="preserve">the </w:t>
      </w:r>
      <w:r w:rsidR="004F7E84" w:rsidRPr="00F21C2F">
        <w:rPr>
          <w:rFonts w:ascii="Times New Roman" w:hAnsi="Times New Roman" w:cs="Times New Roman"/>
          <w:sz w:val="24"/>
          <w:szCs w:val="24"/>
        </w:rPr>
        <w:t>child</w:t>
      </w:r>
      <w:r w:rsidR="006B2034">
        <w:rPr>
          <w:rFonts w:ascii="Times New Roman" w:hAnsi="Times New Roman" w:cs="Times New Roman"/>
          <w:sz w:val="24"/>
          <w:szCs w:val="24"/>
        </w:rPr>
        <w:t xml:space="preserve"> in sessions 1, 3, and 5</w:t>
      </w:r>
      <w:r w:rsidR="004F7E84" w:rsidRPr="00F21C2F">
        <w:rPr>
          <w:rFonts w:ascii="Times New Roman" w:hAnsi="Times New Roman" w:cs="Times New Roman"/>
          <w:sz w:val="24"/>
          <w:szCs w:val="24"/>
        </w:rPr>
        <w:t>.</w:t>
      </w:r>
      <w:r w:rsidR="001E1AFF" w:rsidRPr="00F21C2F">
        <w:rPr>
          <w:rFonts w:ascii="Times New Roman" w:hAnsi="Times New Roman" w:cs="Times New Roman"/>
          <w:sz w:val="24"/>
          <w:szCs w:val="24"/>
        </w:rPr>
        <w:t xml:space="preserve"> </w:t>
      </w:r>
    </w:p>
    <w:p w14:paraId="57FEDDE1" w14:textId="77777777" w:rsidR="00BE0F53" w:rsidRDefault="00BE0F53" w:rsidP="007E3117">
      <w:pPr>
        <w:spacing w:after="0"/>
        <w:rPr>
          <w:rFonts w:ascii="Times New Roman" w:hAnsi="Times New Roman" w:cs="Times New Roman"/>
          <w:b/>
          <w:sz w:val="24"/>
          <w:szCs w:val="24"/>
        </w:rPr>
      </w:pPr>
    </w:p>
    <w:p w14:paraId="683B67C7" w14:textId="2C2975AB" w:rsidR="00AC2DE5" w:rsidRPr="007E3117" w:rsidRDefault="000476A1"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 xml:space="preserve">Representative </w:t>
      </w:r>
      <w:r w:rsidR="00BE0F53">
        <w:rPr>
          <w:rFonts w:ascii="Times New Roman" w:hAnsi="Times New Roman" w:cs="Times New Roman"/>
          <w:b/>
          <w:sz w:val="28"/>
          <w:szCs w:val="24"/>
        </w:rPr>
        <w:t>R</w:t>
      </w:r>
      <w:r w:rsidRPr="007E3117">
        <w:rPr>
          <w:rFonts w:ascii="Times New Roman" w:hAnsi="Times New Roman" w:cs="Times New Roman"/>
          <w:b/>
          <w:sz w:val="28"/>
          <w:szCs w:val="24"/>
        </w:rPr>
        <w:t>esults</w:t>
      </w:r>
      <w:r w:rsidR="00BE0F53">
        <w:rPr>
          <w:rFonts w:ascii="Times New Roman" w:hAnsi="Times New Roman" w:cs="Times New Roman"/>
          <w:b/>
          <w:sz w:val="28"/>
          <w:szCs w:val="24"/>
        </w:rPr>
        <w:t>:</w:t>
      </w:r>
    </w:p>
    <w:p w14:paraId="532E04BA" w14:textId="69446D41" w:rsidR="00237B1C" w:rsidRDefault="00E02458" w:rsidP="00215D8B">
      <w:pPr>
        <w:spacing w:after="0"/>
        <w:rPr>
          <w:rFonts w:ascii="Times New Roman" w:hAnsi="Times New Roman" w:cs="Times New Roman"/>
          <w:sz w:val="24"/>
          <w:szCs w:val="24"/>
        </w:rPr>
      </w:pPr>
      <w:r>
        <w:rPr>
          <w:rFonts w:ascii="Times New Roman" w:hAnsi="Times New Roman" w:cs="Times New Roman"/>
          <w:sz w:val="24"/>
          <w:szCs w:val="24"/>
        </w:rPr>
        <w:t xml:space="preserve">Children presented with real events and unrealistic events </w:t>
      </w:r>
      <w:r w:rsidR="00B12CDF">
        <w:rPr>
          <w:rFonts w:ascii="Times New Roman" w:hAnsi="Times New Roman" w:cs="Times New Roman"/>
          <w:sz w:val="24"/>
          <w:szCs w:val="24"/>
        </w:rPr>
        <w:t xml:space="preserve">from their lives </w:t>
      </w:r>
      <w:r>
        <w:rPr>
          <w:rFonts w:ascii="Times New Roman" w:hAnsi="Times New Roman" w:cs="Times New Roman"/>
          <w:sz w:val="24"/>
          <w:szCs w:val="24"/>
        </w:rPr>
        <w:t xml:space="preserve">are typically very accurate at identifying situations they have and have not experienced. However, when presented with realistic events they </w:t>
      </w:r>
      <w:r w:rsidR="008F6E8D">
        <w:rPr>
          <w:rFonts w:ascii="Times New Roman" w:hAnsi="Times New Roman" w:cs="Times New Roman"/>
          <w:sz w:val="24"/>
          <w:szCs w:val="24"/>
        </w:rPr>
        <w:t>have not experienced, many preschoolers believe they experienced those events</w:t>
      </w:r>
      <w:r w:rsidR="00B12CDF">
        <w:rPr>
          <w:rFonts w:ascii="Times New Roman" w:hAnsi="Times New Roman" w:cs="Times New Roman"/>
          <w:sz w:val="24"/>
          <w:szCs w:val="24"/>
        </w:rPr>
        <w:t>,</w:t>
      </w:r>
      <w:r w:rsidR="008F6E8D">
        <w:rPr>
          <w:rFonts w:ascii="Times New Roman" w:hAnsi="Times New Roman" w:cs="Times New Roman"/>
          <w:sz w:val="24"/>
          <w:szCs w:val="24"/>
        </w:rPr>
        <w:t xml:space="preserve"> even after only hearing about them once</w:t>
      </w:r>
      <w:r w:rsidR="00F418EB">
        <w:rPr>
          <w:rFonts w:ascii="Times New Roman" w:hAnsi="Times New Roman" w:cs="Times New Roman"/>
          <w:sz w:val="24"/>
          <w:szCs w:val="24"/>
        </w:rPr>
        <w:t>, and the rate at which they say</w:t>
      </w:r>
      <w:r w:rsidR="00837990">
        <w:rPr>
          <w:rFonts w:ascii="Times New Roman" w:hAnsi="Times New Roman" w:cs="Times New Roman"/>
          <w:sz w:val="24"/>
          <w:szCs w:val="24"/>
        </w:rPr>
        <w:t xml:space="preserve"> they have experienced </w:t>
      </w:r>
      <w:r w:rsidR="00B12CDF">
        <w:rPr>
          <w:rFonts w:ascii="Times New Roman" w:hAnsi="Times New Roman" w:cs="Times New Roman"/>
          <w:sz w:val="24"/>
          <w:szCs w:val="24"/>
        </w:rPr>
        <w:t xml:space="preserve">them </w:t>
      </w:r>
      <w:r w:rsidR="00F418EB">
        <w:rPr>
          <w:rFonts w:ascii="Times New Roman" w:hAnsi="Times New Roman" w:cs="Times New Roman"/>
          <w:sz w:val="24"/>
          <w:szCs w:val="24"/>
        </w:rPr>
        <w:t xml:space="preserve">increases </w:t>
      </w:r>
      <w:r w:rsidR="00837990">
        <w:rPr>
          <w:rFonts w:ascii="Times New Roman" w:hAnsi="Times New Roman" w:cs="Times New Roman"/>
          <w:sz w:val="24"/>
          <w:szCs w:val="24"/>
        </w:rPr>
        <w:t>over time (</w:t>
      </w:r>
      <w:r w:rsidR="00837990">
        <w:rPr>
          <w:rFonts w:ascii="Times New Roman" w:hAnsi="Times New Roman" w:cs="Times New Roman"/>
          <w:b/>
          <w:sz w:val="24"/>
          <w:szCs w:val="24"/>
        </w:rPr>
        <w:t>Figure 1</w:t>
      </w:r>
      <w:r w:rsidR="00837990">
        <w:rPr>
          <w:rFonts w:ascii="Times New Roman" w:hAnsi="Times New Roman" w:cs="Times New Roman"/>
          <w:sz w:val="24"/>
          <w:szCs w:val="24"/>
        </w:rPr>
        <w:t xml:space="preserve">). </w:t>
      </w:r>
      <w:r w:rsidR="004B6BCC">
        <w:rPr>
          <w:rFonts w:ascii="Times New Roman" w:hAnsi="Times New Roman" w:cs="Times New Roman"/>
          <w:sz w:val="24"/>
          <w:szCs w:val="24"/>
        </w:rPr>
        <w:t>In addition to the data from children’s responses, children may also spontaneously add their own details to the false memories presented to them in earlier testing sessions.</w:t>
      </w:r>
      <w:r w:rsidR="00215D8B">
        <w:rPr>
          <w:rFonts w:ascii="Times New Roman" w:hAnsi="Times New Roman" w:cs="Times New Roman"/>
          <w:sz w:val="24"/>
          <w:szCs w:val="24"/>
        </w:rPr>
        <w:t xml:space="preserve"> </w:t>
      </w:r>
    </w:p>
    <w:p w14:paraId="3B87C50B" w14:textId="77777777" w:rsidR="001740A0" w:rsidRDefault="001740A0" w:rsidP="007E3117">
      <w:pPr>
        <w:spacing w:after="0"/>
        <w:rPr>
          <w:rFonts w:ascii="Times New Roman" w:hAnsi="Times New Roman" w:cs="Times New Roman"/>
          <w:sz w:val="24"/>
          <w:szCs w:val="24"/>
        </w:rPr>
      </w:pPr>
    </w:p>
    <w:p w14:paraId="132116D3" w14:textId="1D49ADDE" w:rsidR="00AC2DE5" w:rsidRPr="007E3117" w:rsidRDefault="005560E0"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Applications</w:t>
      </w:r>
      <w:r w:rsidR="00BE0F53">
        <w:rPr>
          <w:rFonts w:ascii="Times New Roman" w:hAnsi="Times New Roman" w:cs="Times New Roman"/>
          <w:b/>
          <w:sz w:val="28"/>
          <w:szCs w:val="24"/>
        </w:rPr>
        <w:t>:</w:t>
      </w:r>
    </w:p>
    <w:p w14:paraId="087015E1" w14:textId="76C395B4" w:rsidR="00D53957" w:rsidRDefault="0089764F" w:rsidP="007E3117">
      <w:pPr>
        <w:spacing w:after="0"/>
        <w:rPr>
          <w:rFonts w:ascii="Times New Roman" w:hAnsi="Times New Roman" w:cs="Times New Roman"/>
          <w:sz w:val="24"/>
          <w:szCs w:val="24"/>
        </w:rPr>
      </w:pPr>
      <w:r>
        <w:rPr>
          <w:rFonts w:ascii="Times New Roman" w:hAnsi="Times New Roman" w:cs="Times New Roman"/>
          <w:sz w:val="24"/>
          <w:szCs w:val="24"/>
        </w:rPr>
        <w:t xml:space="preserve">Memories are not perfect representations of life events. They degrade over time, and details can be added or subtracted. </w:t>
      </w:r>
      <w:r w:rsidR="00EC45BC">
        <w:rPr>
          <w:rFonts w:ascii="Times New Roman" w:hAnsi="Times New Roman" w:cs="Times New Roman"/>
          <w:sz w:val="24"/>
          <w:szCs w:val="24"/>
        </w:rPr>
        <w:t xml:space="preserve">Remembering is more like construction than recollection. So, it is very easy </w:t>
      </w:r>
      <w:r w:rsidR="00B12CDF">
        <w:rPr>
          <w:rFonts w:ascii="Times New Roman" w:hAnsi="Times New Roman" w:cs="Times New Roman"/>
          <w:sz w:val="24"/>
          <w:szCs w:val="24"/>
        </w:rPr>
        <w:t xml:space="preserve">for a person </w:t>
      </w:r>
      <w:r w:rsidR="00EC45BC">
        <w:rPr>
          <w:rFonts w:ascii="Times New Roman" w:hAnsi="Times New Roman" w:cs="Times New Roman"/>
          <w:sz w:val="24"/>
          <w:szCs w:val="24"/>
        </w:rPr>
        <w:t>to mistake something</w:t>
      </w:r>
      <w:r w:rsidR="00E23D73">
        <w:rPr>
          <w:rFonts w:ascii="Times New Roman" w:hAnsi="Times New Roman" w:cs="Times New Roman"/>
          <w:sz w:val="24"/>
          <w:szCs w:val="24"/>
        </w:rPr>
        <w:t xml:space="preserve"> </w:t>
      </w:r>
      <w:r w:rsidR="00B12CDF">
        <w:rPr>
          <w:rFonts w:ascii="Times New Roman" w:hAnsi="Times New Roman" w:cs="Times New Roman"/>
          <w:sz w:val="24"/>
          <w:szCs w:val="24"/>
        </w:rPr>
        <w:t xml:space="preserve">they </w:t>
      </w:r>
      <w:r w:rsidR="00E23D73">
        <w:rPr>
          <w:rFonts w:ascii="Times New Roman" w:hAnsi="Times New Roman" w:cs="Times New Roman"/>
          <w:sz w:val="24"/>
          <w:szCs w:val="24"/>
        </w:rPr>
        <w:t>ha</w:t>
      </w:r>
      <w:r w:rsidR="00EC45BC">
        <w:rPr>
          <w:rFonts w:ascii="Times New Roman" w:hAnsi="Times New Roman" w:cs="Times New Roman"/>
          <w:sz w:val="24"/>
          <w:szCs w:val="24"/>
        </w:rPr>
        <w:t xml:space="preserve">ve heard before or something </w:t>
      </w:r>
      <w:r w:rsidR="003C29F6">
        <w:rPr>
          <w:rFonts w:ascii="Times New Roman" w:hAnsi="Times New Roman" w:cs="Times New Roman"/>
          <w:sz w:val="24"/>
          <w:szCs w:val="24"/>
        </w:rPr>
        <w:t>th</w:t>
      </w:r>
      <w:r w:rsidR="00B12CDF">
        <w:rPr>
          <w:rFonts w:ascii="Times New Roman" w:hAnsi="Times New Roman" w:cs="Times New Roman"/>
          <w:sz w:val="24"/>
          <w:szCs w:val="24"/>
        </w:rPr>
        <w:t xml:space="preserve">ey’ve </w:t>
      </w:r>
      <w:r w:rsidR="00E23D73">
        <w:rPr>
          <w:rFonts w:ascii="Times New Roman" w:hAnsi="Times New Roman" w:cs="Times New Roman"/>
          <w:sz w:val="24"/>
          <w:szCs w:val="24"/>
        </w:rPr>
        <w:t>ha</w:t>
      </w:r>
      <w:r w:rsidR="003C29F6">
        <w:rPr>
          <w:rFonts w:ascii="Times New Roman" w:hAnsi="Times New Roman" w:cs="Times New Roman"/>
          <w:sz w:val="24"/>
          <w:szCs w:val="24"/>
        </w:rPr>
        <w:t xml:space="preserve">ve thought about </w:t>
      </w:r>
      <w:r w:rsidR="00B12CDF">
        <w:rPr>
          <w:rFonts w:ascii="Times New Roman" w:hAnsi="Times New Roman" w:cs="Times New Roman"/>
          <w:sz w:val="24"/>
          <w:szCs w:val="24"/>
        </w:rPr>
        <w:t xml:space="preserve">before </w:t>
      </w:r>
      <w:r w:rsidR="003C29F6">
        <w:rPr>
          <w:rFonts w:ascii="Times New Roman" w:hAnsi="Times New Roman" w:cs="Times New Roman"/>
          <w:sz w:val="24"/>
          <w:szCs w:val="24"/>
        </w:rPr>
        <w:t xml:space="preserve">for something that </w:t>
      </w:r>
      <w:r w:rsidR="00B12CDF">
        <w:rPr>
          <w:rFonts w:ascii="Times New Roman" w:hAnsi="Times New Roman" w:cs="Times New Roman"/>
          <w:sz w:val="24"/>
          <w:szCs w:val="24"/>
        </w:rPr>
        <w:t>they’ve</w:t>
      </w:r>
      <w:r w:rsidR="003C29F6">
        <w:rPr>
          <w:rFonts w:ascii="Times New Roman" w:hAnsi="Times New Roman" w:cs="Times New Roman"/>
          <w:sz w:val="24"/>
          <w:szCs w:val="24"/>
        </w:rPr>
        <w:t xml:space="preserve"> actually experienced. This is especially true for children, who are particularl</w:t>
      </w:r>
      <w:r w:rsidR="008B4CEC">
        <w:rPr>
          <w:rFonts w:ascii="Times New Roman" w:hAnsi="Times New Roman" w:cs="Times New Roman"/>
          <w:sz w:val="24"/>
          <w:szCs w:val="24"/>
        </w:rPr>
        <w:t>y likely to form false memories when asked to think about</w:t>
      </w:r>
      <w:r w:rsidR="00F418EB">
        <w:rPr>
          <w:rFonts w:ascii="Times New Roman" w:hAnsi="Times New Roman" w:cs="Times New Roman"/>
          <w:sz w:val="24"/>
          <w:szCs w:val="24"/>
        </w:rPr>
        <w:t xml:space="preserve"> or imagine</w:t>
      </w:r>
      <w:r w:rsidR="008B4CEC">
        <w:rPr>
          <w:rFonts w:ascii="Times New Roman" w:hAnsi="Times New Roman" w:cs="Times New Roman"/>
          <w:sz w:val="24"/>
          <w:szCs w:val="24"/>
        </w:rPr>
        <w:t xml:space="preserve"> situations or events.</w:t>
      </w:r>
      <w:r w:rsidR="009D5A09">
        <w:rPr>
          <w:rFonts w:ascii="Times New Roman" w:hAnsi="Times New Roman" w:cs="Times New Roman"/>
          <w:sz w:val="24"/>
          <w:szCs w:val="24"/>
        </w:rPr>
        <w:t xml:space="preserve"> More generally, these findings indicate that </w:t>
      </w:r>
      <w:r w:rsidR="00B12CDF">
        <w:rPr>
          <w:rFonts w:ascii="Times New Roman" w:hAnsi="Times New Roman" w:cs="Times New Roman"/>
          <w:sz w:val="24"/>
          <w:szCs w:val="24"/>
        </w:rPr>
        <w:t>people</w:t>
      </w:r>
      <w:r w:rsidR="009D5A09">
        <w:rPr>
          <w:rFonts w:ascii="Times New Roman" w:hAnsi="Times New Roman" w:cs="Times New Roman"/>
          <w:sz w:val="24"/>
          <w:szCs w:val="24"/>
        </w:rPr>
        <w:t xml:space="preserve"> should take special care when questioning children about serious </w:t>
      </w:r>
      <w:r w:rsidR="00312AF5">
        <w:rPr>
          <w:rFonts w:ascii="Times New Roman" w:hAnsi="Times New Roman" w:cs="Times New Roman"/>
          <w:sz w:val="24"/>
          <w:szCs w:val="24"/>
        </w:rPr>
        <w:t>legal and personal matters.</w:t>
      </w:r>
      <w:r w:rsidR="00006A9D">
        <w:rPr>
          <w:rFonts w:ascii="Times New Roman" w:hAnsi="Times New Roman" w:cs="Times New Roman"/>
          <w:sz w:val="24"/>
          <w:szCs w:val="24"/>
        </w:rPr>
        <w:t xml:space="preserve"> </w:t>
      </w:r>
      <w:r w:rsidR="00E944D7">
        <w:rPr>
          <w:rFonts w:ascii="Times New Roman" w:hAnsi="Times New Roman" w:cs="Times New Roman"/>
          <w:sz w:val="24"/>
          <w:szCs w:val="24"/>
        </w:rPr>
        <w:t xml:space="preserve">Children are typically questioned repeatedly and with very specific questions when they are interviewed, </w:t>
      </w:r>
      <w:r w:rsidR="00E23D73">
        <w:rPr>
          <w:rFonts w:ascii="Times New Roman" w:hAnsi="Times New Roman" w:cs="Times New Roman"/>
          <w:sz w:val="24"/>
          <w:szCs w:val="24"/>
        </w:rPr>
        <w:t xml:space="preserve">and </w:t>
      </w:r>
      <w:r w:rsidR="00F418EB">
        <w:rPr>
          <w:rFonts w:ascii="Times New Roman" w:hAnsi="Times New Roman" w:cs="Times New Roman"/>
          <w:sz w:val="24"/>
          <w:szCs w:val="24"/>
        </w:rPr>
        <w:t>parents, teachers, social workers, and law enforcement officials commonly employ these practices</w:t>
      </w:r>
      <w:del w:id="10" w:author="Jessica Stanis" w:date="2015-04-08T16:43:00Z">
        <w:r w:rsidR="00B12CDF" w:rsidDel="002076C3">
          <w:rPr>
            <w:rFonts w:ascii="Times New Roman" w:hAnsi="Times New Roman" w:cs="Times New Roman"/>
            <w:sz w:val="24"/>
            <w:szCs w:val="24"/>
          </w:rPr>
          <w:delText xml:space="preserve"> (</w:delText>
        </w:r>
        <w:r w:rsidR="00B12CDF" w:rsidRPr="00144083" w:rsidDel="002076C3">
          <w:rPr>
            <w:rFonts w:ascii="Times New Roman" w:hAnsi="Times New Roman" w:cs="Times New Roman"/>
            <w:b/>
            <w:sz w:val="24"/>
            <w:szCs w:val="24"/>
          </w:rPr>
          <w:delText>Figure 2</w:delText>
        </w:r>
        <w:r w:rsidR="00B12CDF" w:rsidDel="002076C3">
          <w:rPr>
            <w:rFonts w:ascii="Times New Roman" w:hAnsi="Times New Roman" w:cs="Times New Roman"/>
            <w:sz w:val="24"/>
            <w:szCs w:val="24"/>
          </w:rPr>
          <w:delText>)</w:delText>
        </w:r>
      </w:del>
      <w:r w:rsidR="00006A9D">
        <w:rPr>
          <w:rFonts w:ascii="Times New Roman" w:hAnsi="Times New Roman" w:cs="Times New Roman"/>
          <w:sz w:val="24"/>
          <w:szCs w:val="24"/>
        </w:rPr>
        <w:t>.</w:t>
      </w:r>
      <w:r w:rsidR="00FB0727">
        <w:rPr>
          <w:rFonts w:ascii="Times New Roman" w:hAnsi="Times New Roman" w:cs="Times New Roman"/>
          <w:sz w:val="24"/>
          <w:szCs w:val="24"/>
        </w:rPr>
        <w:t xml:space="preserve"> Thus, there is a delicate balance </w:t>
      </w:r>
      <w:r w:rsidR="00B12CDF">
        <w:rPr>
          <w:rFonts w:ascii="Times New Roman" w:hAnsi="Times New Roman" w:cs="Times New Roman"/>
          <w:sz w:val="24"/>
          <w:szCs w:val="24"/>
        </w:rPr>
        <w:t>between</w:t>
      </w:r>
      <w:r w:rsidR="00FB0727">
        <w:rPr>
          <w:rFonts w:ascii="Times New Roman" w:hAnsi="Times New Roman" w:cs="Times New Roman"/>
          <w:sz w:val="24"/>
          <w:szCs w:val="24"/>
        </w:rPr>
        <w:t xml:space="preserve"> creating false memories and effectively provoking children to report what they know about important events.</w:t>
      </w:r>
    </w:p>
    <w:p w14:paraId="5DCE94D4" w14:textId="77777777" w:rsidR="00413374" w:rsidRDefault="00413374" w:rsidP="007E3117">
      <w:pPr>
        <w:spacing w:after="0"/>
        <w:rPr>
          <w:rFonts w:ascii="Times New Roman" w:hAnsi="Times New Roman" w:cs="Times New Roman"/>
          <w:sz w:val="24"/>
          <w:szCs w:val="24"/>
        </w:rPr>
      </w:pPr>
    </w:p>
    <w:p w14:paraId="593060FB" w14:textId="2E9FE7D4" w:rsidR="00413374" w:rsidRPr="007E3117" w:rsidRDefault="00413374"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Legend</w:t>
      </w:r>
      <w:r w:rsidR="00BE0F53">
        <w:rPr>
          <w:rFonts w:ascii="Times New Roman" w:hAnsi="Times New Roman" w:cs="Times New Roman"/>
          <w:b/>
          <w:sz w:val="28"/>
          <w:szCs w:val="24"/>
        </w:rPr>
        <w:t>:</w:t>
      </w:r>
    </w:p>
    <w:p w14:paraId="42D4D251" w14:textId="23457E9F" w:rsidR="00EB3470" w:rsidRDefault="00EB3470" w:rsidP="00C37B1F">
      <w:pPr>
        <w:spacing w:after="0"/>
        <w:rPr>
          <w:rFonts w:ascii="Times New Roman" w:hAnsi="Times New Roman" w:cs="Times New Roman"/>
          <w:sz w:val="24"/>
          <w:szCs w:val="24"/>
        </w:rPr>
      </w:pPr>
      <w:r>
        <w:rPr>
          <w:rFonts w:ascii="Times New Roman" w:hAnsi="Times New Roman" w:cs="Times New Roman"/>
          <w:sz w:val="24"/>
          <w:szCs w:val="24"/>
        </w:rPr>
        <w:t>Figure 1:</w:t>
      </w:r>
      <w:r w:rsidR="00C57F7F">
        <w:rPr>
          <w:rFonts w:ascii="Times New Roman" w:hAnsi="Times New Roman" w:cs="Times New Roman"/>
          <w:sz w:val="24"/>
          <w:szCs w:val="24"/>
        </w:rPr>
        <w:t xml:space="preserve"> </w:t>
      </w:r>
      <w:commentRangeStart w:id="11"/>
      <w:del w:id="12" w:author="Judith Danovitch" w:date="2015-04-17T15:05:00Z">
        <w:r w:rsidR="00C57F7F" w:rsidDel="007F7E85">
          <w:rPr>
            <w:rFonts w:ascii="Times New Roman" w:hAnsi="Times New Roman" w:cs="Times New Roman"/>
            <w:sz w:val="24"/>
            <w:szCs w:val="24"/>
          </w:rPr>
          <w:delText xml:space="preserve">Assent </w:delText>
        </w:r>
        <w:r w:rsidR="00F455AE" w:rsidDel="007F7E85">
          <w:rPr>
            <w:rFonts w:ascii="Times New Roman" w:hAnsi="Times New Roman" w:cs="Times New Roman"/>
            <w:sz w:val="24"/>
            <w:szCs w:val="24"/>
          </w:rPr>
          <w:delText>d</w:delText>
        </w:r>
        <w:r w:rsidR="00C57F7F" w:rsidDel="007F7E85">
          <w:rPr>
            <w:rFonts w:ascii="Times New Roman" w:hAnsi="Times New Roman" w:cs="Times New Roman"/>
            <w:sz w:val="24"/>
            <w:szCs w:val="24"/>
          </w:rPr>
          <w:delText xml:space="preserve">ata by </w:delText>
        </w:r>
        <w:r w:rsidR="00F455AE" w:rsidDel="007F7E85">
          <w:rPr>
            <w:rFonts w:ascii="Times New Roman" w:hAnsi="Times New Roman" w:cs="Times New Roman"/>
            <w:sz w:val="24"/>
            <w:szCs w:val="24"/>
          </w:rPr>
          <w:delText>a</w:delText>
        </w:r>
        <w:r w:rsidR="00C57F7F" w:rsidDel="007F7E85">
          <w:rPr>
            <w:rFonts w:ascii="Times New Roman" w:hAnsi="Times New Roman" w:cs="Times New Roman"/>
            <w:sz w:val="24"/>
            <w:szCs w:val="24"/>
          </w:rPr>
          <w:delText xml:space="preserve">ge and </w:delText>
        </w:r>
        <w:r w:rsidR="00F455AE" w:rsidDel="007F7E85">
          <w:rPr>
            <w:rFonts w:ascii="Times New Roman" w:hAnsi="Times New Roman" w:cs="Times New Roman"/>
            <w:sz w:val="24"/>
            <w:szCs w:val="24"/>
          </w:rPr>
          <w:delText>e</w:delText>
        </w:r>
        <w:r w:rsidR="00C57F7F" w:rsidDel="007F7E85">
          <w:rPr>
            <w:rFonts w:ascii="Times New Roman" w:hAnsi="Times New Roman" w:cs="Times New Roman"/>
            <w:sz w:val="24"/>
            <w:szCs w:val="24"/>
          </w:rPr>
          <w:delText xml:space="preserve">vent </w:delText>
        </w:r>
        <w:r w:rsidR="00F455AE" w:rsidDel="007F7E85">
          <w:rPr>
            <w:rFonts w:ascii="Times New Roman" w:hAnsi="Times New Roman" w:cs="Times New Roman"/>
            <w:sz w:val="24"/>
            <w:szCs w:val="24"/>
          </w:rPr>
          <w:delText>t</w:delText>
        </w:r>
        <w:r w:rsidR="00C57F7F" w:rsidDel="007F7E85">
          <w:rPr>
            <w:rFonts w:ascii="Times New Roman" w:hAnsi="Times New Roman" w:cs="Times New Roman"/>
            <w:sz w:val="24"/>
            <w:szCs w:val="24"/>
          </w:rPr>
          <w:delText>ype</w:delText>
        </w:r>
      </w:del>
      <w:ins w:id="13" w:author="Judith Danovitch" w:date="2015-04-17T15:05:00Z">
        <w:r w:rsidR="007F7E85">
          <w:rPr>
            <w:rFonts w:ascii="Times New Roman" w:hAnsi="Times New Roman" w:cs="Times New Roman"/>
            <w:sz w:val="24"/>
            <w:szCs w:val="24"/>
          </w:rPr>
          <w:t>Average percentage of children who say</w:t>
        </w:r>
        <w:del w:id="14" w:author="Jacob Roundy" w:date="2015-04-21T11:33:00Z">
          <w:r w:rsidR="007F7E85" w:rsidDel="00AE4F22">
            <w:rPr>
              <w:rFonts w:ascii="Times New Roman" w:hAnsi="Times New Roman" w:cs="Times New Roman"/>
              <w:sz w:val="24"/>
              <w:szCs w:val="24"/>
            </w:rPr>
            <w:delText xml:space="preserve"> that</w:delText>
          </w:r>
        </w:del>
        <w:r w:rsidR="007F7E85">
          <w:rPr>
            <w:rFonts w:ascii="Times New Roman" w:hAnsi="Times New Roman" w:cs="Times New Roman"/>
            <w:sz w:val="24"/>
            <w:szCs w:val="24"/>
          </w:rPr>
          <w:t xml:space="preserve"> they experienced an event that happened to them (true memory) or did not happen to them (false memory)</w:t>
        </w:r>
      </w:ins>
      <w:ins w:id="15" w:author="Judith Danovitch" w:date="2015-04-17T15:07:00Z">
        <w:r w:rsidR="007F7E85">
          <w:rPr>
            <w:rFonts w:ascii="Times New Roman" w:hAnsi="Times New Roman" w:cs="Times New Roman"/>
            <w:sz w:val="24"/>
            <w:szCs w:val="24"/>
          </w:rPr>
          <w:t xml:space="preserve"> after 1, 3, or 5 sessions</w:t>
        </w:r>
      </w:ins>
      <w:r w:rsidR="00F455AE">
        <w:rPr>
          <w:rFonts w:ascii="Times New Roman" w:hAnsi="Times New Roman" w:cs="Times New Roman"/>
          <w:sz w:val="24"/>
          <w:szCs w:val="24"/>
        </w:rPr>
        <w:t>.</w:t>
      </w:r>
      <w:commentRangeEnd w:id="11"/>
      <w:r w:rsidR="005B61D5">
        <w:rPr>
          <w:rStyle w:val="CommentReference"/>
        </w:rPr>
        <w:commentReference w:id="11"/>
      </w:r>
      <w:ins w:id="16" w:author="Nick Noles" w:date="2015-04-17T14:42:00Z">
        <w:r w:rsidR="00C37B1F">
          <w:rPr>
            <w:rFonts w:ascii="Times New Roman" w:hAnsi="Times New Roman" w:cs="Times New Roman"/>
            <w:sz w:val="24"/>
            <w:szCs w:val="24"/>
          </w:rPr>
          <w:t xml:space="preserve"> </w:t>
        </w:r>
      </w:ins>
    </w:p>
    <w:p w14:paraId="33F7B712" w14:textId="77777777" w:rsidR="00015991" w:rsidDel="00AE4F22" w:rsidRDefault="00015991" w:rsidP="007E3117">
      <w:pPr>
        <w:spacing w:after="0"/>
        <w:rPr>
          <w:del w:id="17" w:author="Jacob Roundy" w:date="2015-04-21T11:33:00Z"/>
          <w:rFonts w:ascii="Times New Roman" w:hAnsi="Times New Roman" w:cs="Times New Roman"/>
          <w:sz w:val="24"/>
          <w:szCs w:val="24"/>
        </w:rPr>
      </w:pPr>
    </w:p>
    <w:p w14:paraId="4136F4F2" w14:textId="42F272AA" w:rsidR="00015991" w:rsidDel="002076C3" w:rsidRDefault="00015991" w:rsidP="007E3117">
      <w:pPr>
        <w:spacing w:after="0"/>
        <w:rPr>
          <w:del w:id="18" w:author="Jessica Stanis" w:date="2015-04-08T16:43:00Z"/>
          <w:rFonts w:ascii="Times New Roman" w:hAnsi="Times New Roman" w:cs="Times New Roman"/>
          <w:sz w:val="24"/>
          <w:szCs w:val="24"/>
        </w:rPr>
      </w:pPr>
      <w:commentRangeStart w:id="19"/>
      <w:commentRangeStart w:id="20"/>
      <w:del w:id="21" w:author="Jessica Stanis" w:date="2015-04-08T16:43:00Z">
        <w:r w:rsidDel="002076C3">
          <w:rPr>
            <w:rFonts w:ascii="Times New Roman" w:hAnsi="Times New Roman" w:cs="Times New Roman"/>
            <w:sz w:val="24"/>
            <w:szCs w:val="24"/>
          </w:rPr>
          <w:delText>Figure 2</w:delText>
        </w:r>
        <w:commentRangeEnd w:id="19"/>
        <w:r w:rsidR="00F455AE" w:rsidDel="002076C3">
          <w:rPr>
            <w:rStyle w:val="CommentReference"/>
          </w:rPr>
          <w:commentReference w:id="19"/>
        </w:r>
        <w:commentRangeEnd w:id="20"/>
        <w:r w:rsidR="002076C3" w:rsidDel="002076C3">
          <w:rPr>
            <w:rStyle w:val="CommentReference"/>
          </w:rPr>
          <w:commentReference w:id="20"/>
        </w:r>
        <w:r w:rsidDel="002076C3">
          <w:rPr>
            <w:rFonts w:ascii="Times New Roman" w:hAnsi="Times New Roman" w:cs="Times New Roman"/>
            <w:sz w:val="24"/>
            <w:szCs w:val="24"/>
          </w:rPr>
          <w:delText xml:space="preserve">: Image of adult questioning a child </w:delText>
        </w:r>
        <w:r w:rsidR="005B61D5" w:rsidDel="002076C3">
          <w:fldChar w:fldCharType="begin"/>
        </w:r>
        <w:r w:rsidR="005B61D5" w:rsidDel="002076C3">
          <w:delInstrText xml:space="preserve"> HYPERLINK "http://www.shutterstock.com/pic-245125849/stock-photo-teacher-looking-at-kid-with-interrogative-look.html?src=xApyeYUEeVQgRevR9rhO8w-1-22" </w:delInstrText>
        </w:r>
        <w:r w:rsidR="005B61D5" w:rsidDel="002076C3">
          <w:fldChar w:fldCharType="separate"/>
        </w:r>
        <w:r w:rsidR="00F455AE" w:rsidRPr="009564CE" w:rsidDel="002076C3">
          <w:rPr>
            <w:rStyle w:val="Hyperlink"/>
            <w:rFonts w:ascii="Times New Roman" w:hAnsi="Times New Roman" w:cs="Times New Roman"/>
            <w:sz w:val="24"/>
            <w:szCs w:val="24"/>
          </w:rPr>
          <w:delText>http://www.shutterstock.com/pic-245125849/stock-photo-teacher-looking-at-kid-with-interrogative-look.html?src=xApyeYUEeVQgRevR9rhO8w-1-22</w:delText>
        </w:r>
        <w:r w:rsidR="005B61D5" w:rsidDel="002076C3">
          <w:rPr>
            <w:rStyle w:val="Hyperlink"/>
            <w:rFonts w:ascii="Times New Roman" w:hAnsi="Times New Roman" w:cs="Times New Roman"/>
            <w:sz w:val="24"/>
            <w:szCs w:val="24"/>
          </w:rPr>
          <w:fldChar w:fldCharType="end"/>
        </w:r>
        <w:r w:rsidR="00F455AE" w:rsidDel="002076C3">
          <w:rPr>
            <w:rFonts w:ascii="Times New Roman" w:hAnsi="Times New Roman" w:cs="Times New Roman"/>
            <w:sz w:val="24"/>
            <w:szCs w:val="24"/>
          </w:rPr>
          <w:delText xml:space="preserve"> </w:delText>
        </w:r>
      </w:del>
    </w:p>
    <w:p w14:paraId="1AEBB3DF" w14:textId="77777777" w:rsidR="00BE0F53" w:rsidRDefault="00BE0F53" w:rsidP="007E3117">
      <w:pPr>
        <w:spacing w:after="0"/>
        <w:rPr>
          <w:rFonts w:ascii="Times New Roman" w:hAnsi="Times New Roman" w:cs="Times New Roman"/>
          <w:sz w:val="24"/>
          <w:szCs w:val="24"/>
        </w:rPr>
      </w:pPr>
    </w:p>
    <w:p w14:paraId="226194E4" w14:textId="478D831C" w:rsidR="005560E0" w:rsidRPr="00237B1C" w:rsidRDefault="005560E0" w:rsidP="007E3117">
      <w:pPr>
        <w:spacing w:after="0"/>
        <w:rPr>
          <w:rFonts w:ascii="Times New Roman" w:hAnsi="Times New Roman" w:cs="Times New Roman"/>
          <w:sz w:val="24"/>
          <w:szCs w:val="24"/>
        </w:rPr>
      </w:pPr>
      <w:r w:rsidRPr="007E3117">
        <w:rPr>
          <w:rFonts w:ascii="Times New Roman" w:hAnsi="Times New Roman" w:cs="Times New Roman"/>
          <w:b/>
          <w:sz w:val="28"/>
          <w:szCs w:val="24"/>
        </w:rPr>
        <w:t>References</w:t>
      </w:r>
      <w:r w:rsidR="00BE0F53">
        <w:rPr>
          <w:rFonts w:ascii="Times New Roman" w:hAnsi="Times New Roman" w:cs="Times New Roman"/>
          <w:b/>
          <w:sz w:val="28"/>
          <w:szCs w:val="24"/>
        </w:rPr>
        <w:t>:</w:t>
      </w:r>
    </w:p>
    <w:p w14:paraId="593971DA" w14:textId="564CED65" w:rsidR="000D7048" w:rsidRDefault="00237B1C" w:rsidP="008F720D">
      <w:pPr>
        <w:widowControl w:val="0"/>
        <w:autoSpaceDE w:val="0"/>
        <w:autoSpaceDN w:val="0"/>
        <w:adjustRightInd w:val="0"/>
        <w:spacing w:after="240" w:line="240" w:lineRule="auto"/>
        <w:rPr>
          <w:rFonts w:ascii="Times New Roman" w:hAnsi="Times New Roman" w:cs="Times New Roman"/>
          <w:sz w:val="24"/>
          <w:szCs w:val="24"/>
        </w:rPr>
      </w:pPr>
      <w:proofErr w:type="spellStart"/>
      <w:r w:rsidRPr="00237B1C">
        <w:rPr>
          <w:rFonts w:ascii="Times New Roman" w:hAnsi="Times New Roman" w:cs="Times New Roman"/>
          <w:sz w:val="24"/>
          <w:szCs w:val="24"/>
        </w:rPr>
        <w:t>Ceci</w:t>
      </w:r>
      <w:proofErr w:type="spellEnd"/>
      <w:r w:rsidRPr="00237B1C">
        <w:rPr>
          <w:rFonts w:ascii="Times New Roman" w:hAnsi="Times New Roman" w:cs="Times New Roman"/>
          <w:sz w:val="24"/>
          <w:szCs w:val="24"/>
        </w:rPr>
        <w:t xml:space="preserve">, S.J., &amp; </w:t>
      </w:r>
      <w:proofErr w:type="spellStart"/>
      <w:r w:rsidRPr="00237B1C">
        <w:rPr>
          <w:rFonts w:ascii="Times New Roman" w:hAnsi="Times New Roman" w:cs="Times New Roman"/>
          <w:sz w:val="24"/>
          <w:szCs w:val="24"/>
        </w:rPr>
        <w:t>Bruck</w:t>
      </w:r>
      <w:proofErr w:type="spellEnd"/>
      <w:r w:rsidRPr="00237B1C">
        <w:rPr>
          <w:rFonts w:ascii="Times New Roman" w:hAnsi="Times New Roman" w:cs="Times New Roman"/>
          <w:sz w:val="24"/>
          <w:szCs w:val="24"/>
        </w:rPr>
        <w:t xml:space="preserve">, M. (1995). </w:t>
      </w:r>
      <w:r w:rsidRPr="00F418EB">
        <w:rPr>
          <w:rFonts w:ascii="Times New Roman" w:hAnsi="Times New Roman" w:cs="Times New Roman"/>
          <w:i/>
          <w:sz w:val="24"/>
          <w:szCs w:val="24"/>
        </w:rPr>
        <w:t>Jeopardy in the courtroom: A scientific analysis of children’s testimony.</w:t>
      </w:r>
      <w:r w:rsidRPr="00237B1C">
        <w:rPr>
          <w:rFonts w:ascii="Times New Roman" w:hAnsi="Times New Roman" w:cs="Times New Roman"/>
          <w:sz w:val="24"/>
          <w:szCs w:val="24"/>
        </w:rPr>
        <w:t xml:space="preserve"> Washington, DC: American Psychological Association.</w:t>
      </w:r>
    </w:p>
    <w:p w14:paraId="6085EF37" w14:textId="183436AB" w:rsidR="00385BA8" w:rsidRPr="00385BA8" w:rsidRDefault="00385BA8" w:rsidP="008F720D">
      <w:pPr>
        <w:widowControl w:val="0"/>
        <w:autoSpaceDE w:val="0"/>
        <w:autoSpaceDN w:val="0"/>
        <w:adjustRightInd w:val="0"/>
        <w:spacing w:after="240" w:line="240" w:lineRule="auto"/>
        <w:rPr>
          <w:rFonts w:ascii="Times New Roman" w:hAnsi="Times New Roman" w:cs="Times New Roman"/>
          <w:sz w:val="24"/>
          <w:szCs w:val="24"/>
        </w:rPr>
      </w:pPr>
      <w:proofErr w:type="spellStart"/>
      <w:r>
        <w:rPr>
          <w:rFonts w:ascii="Times New Roman" w:hAnsi="Times New Roman" w:cs="Times New Roman"/>
          <w:sz w:val="24"/>
          <w:szCs w:val="24"/>
        </w:rPr>
        <w:t>Ceci</w:t>
      </w:r>
      <w:proofErr w:type="spellEnd"/>
      <w:r>
        <w:rPr>
          <w:rFonts w:ascii="Times New Roman" w:hAnsi="Times New Roman" w:cs="Times New Roman"/>
          <w:sz w:val="24"/>
          <w:szCs w:val="24"/>
        </w:rPr>
        <w:t xml:space="preserve">, S.J., </w:t>
      </w:r>
      <w:proofErr w:type="spellStart"/>
      <w:r>
        <w:rPr>
          <w:rFonts w:ascii="Times New Roman" w:hAnsi="Times New Roman" w:cs="Times New Roman"/>
          <w:sz w:val="24"/>
          <w:szCs w:val="24"/>
        </w:rPr>
        <w:t>Crotteau</w:t>
      </w:r>
      <w:proofErr w:type="spellEnd"/>
      <w:r>
        <w:rPr>
          <w:rFonts w:ascii="Times New Roman" w:hAnsi="Times New Roman" w:cs="Times New Roman"/>
          <w:sz w:val="24"/>
          <w:szCs w:val="24"/>
        </w:rPr>
        <w:t xml:space="preserve"> Huffman, M.L., Smith, E., &amp; Loftus, E.F. (1994). Repeatedly thin</w:t>
      </w:r>
      <w:r w:rsidR="00695616">
        <w:rPr>
          <w:rFonts w:ascii="Times New Roman" w:hAnsi="Times New Roman" w:cs="Times New Roman"/>
          <w:sz w:val="24"/>
          <w:szCs w:val="24"/>
        </w:rPr>
        <w:t>k</w:t>
      </w:r>
      <w:r>
        <w:rPr>
          <w:rFonts w:ascii="Times New Roman" w:hAnsi="Times New Roman" w:cs="Times New Roman"/>
          <w:sz w:val="24"/>
          <w:szCs w:val="24"/>
        </w:rPr>
        <w:t xml:space="preserve">ing about a non-event: Source misattributions among preschoolers. </w:t>
      </w:r>
      <w:r w:rsidR="00695616">
        <w:rPr>
          <w:rFonts w:ascii="Times New Roman" w:hAnsi="Times New Roman" w:cs="Times New Roman"/>
          <w:i/>
          <w:sz w:val="24"/>
          <w:szCs w:val="24"/>
        </w:rPr>
        <w:t>Consciousness</w:t>
      </w:r>
      <w:r>
        <w:rPr>
          <w:rFonts w:ascii="Times New Roman" w:hAnsi="Times New Roman" w:cs="Times New Roman"/>
          <w:i/>
          <w:sz w:val="24"/>
          <w:szCs w:val="24"/>
        </w:rPr>
        <w:t xml:space="preserve"> and Cognition, 3,</w:t>
      </w:r>
      <w:r>
        <w:rPr>
          <w:rFonts w:ascii="Times New Roman" w:hAnsi="Times New Roman" w:cs="Times New Roman"/>
          <w:sz w:val="24"/>
          <w:szCs w:val="24"/>
        </w:rPr>
        <w:t xml:space="preserve"> 388-407.</w:t>
      </w:r>
    </w:p>
    <w:sectPr w:rsidR="00385BA8" w:rsidRPr="00385BA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4-13T17:17:00Z" w:initials="DR">
    <w:p w14:paraId="5D52D095" w14:textId="3E83E20B" w:rsidR="00C37B1F" w:rsidRDefault="00C37B1F">
      <w:pPr>
        <w:pStyle w:val="CommentText"/>
      </w:pPr>
      <w:r>
        <w:rPr>
          <w:rStyle w:val="CommentReference"/>
        </w:rPr>
        <w:annotationRef/>
      </w:r>
      <w:r>
        <w:t xml:space="preserve">From </w:t>
      </w:r>
      <w:proofErr w:type="spellStart"/>
      <w:r>
        <w:t>JoVE</w:t>
      </w:r>
      <w:proofErr w:type="spellEnd"/>
      <w:r>
        <w:t xml:space="preserve"> 4/13:</w:t>
      </w:r>
    </w:p>
    <w:p w14:paraId="55957BAD" w14:textId="77777777" w:rsidR="00C37B1F" w:rsidRDefault="00C37B1F" w:rsidP="0066331C">
      <w:pPr>
        <w:pStyle w:val="CommentText"/>
        <w:numPr>
          <w:ilvl w:val="0"/>
          <w:numId w:val="8"/>
        </w:numPr>
        <w:rPr>
          <w:rFonts w:ascii="Arial" w:hAnsi="Arial" w:cs="Arial"/>
        </w:rPr>
      </w:pPr>
      <w:r>
        <w:rPr>
          <w:rFonts w:ascii="Arial" w:hAnsi="Arial" w:cs="Arial"/>
        </w:rPr>
        <w:t xml:space="preserve">Figure Usage/Clarity: The inclusion of a photo (Figure 2) is not necessary. </w:t>
      </w:r>
    </w:p>
    <w:p w14:paraId="7CD6262F" w14:textId="62B679BB" w:rsidR="00C37B1F" w:rsidRDefault="00C37B1F" w:rsidP="0066331C">
      <w:pPr>
        <w:pStyle w:val="CommentText"/>
        <w:numPr>
          <w:ilvl w:val="0"/>
          <w:numId w:val="8"/>
        </w:numPr>
      </w:pPr>
      <w:r>
        <w:rPr>
          <w:rFonts w:ascii="Arial" w:hAnsi="Arial" w:cs="Arial"/>
        </w:rPr>
        <w:t>Also, please expand the caption for Figure 1 so that it can be interpreted on its own.</w:t>
      </w:r>
    </w:p>
  </w:comment>
  <w:comment w:id="5" w:author="Jessica Stanis" w:date="2015-04-08T17:11:00Z" w:initials="JS">
    <w:p w14:paraId="587B4AAA" w14:textId="2D93299A" w:rsidR="00C37B1F" w:rsidRDefault="00C37B1F">
      <w:pPr>
        <w:pStyle w:val="CommentText"/>
      </w:pPr>
      <w:r>
        <w:rPr>
          <w:rStyle w:val="CommentReference"/>
        </w:rPr>
        <w:annotationRef/>
      </w:r>
      <w:r>
        <w:t xml:space="preserve">Technically, to compare data across 3 sessions here, </w:t>
      </w:r>
      <w:bookmarkStart w:id="9" w:name="_GoBack"/>
      <w:r>
        <w:t xml:space="preserve">a two-way ANOVA </w:t>
      </w:r>
      <w:bookmarkEnd w:id="9"/>
      <w:r>
        <w:t>is used.</w:t>
      </w:r>
    </w:p>
  </w:comment>
  <w:comment w:id="6" w:author="Nick Noles" w:date="2015-04-17T14:39:00Z" w:initials="NN">
    <w:p w14:paraId="19DBAF49" w14:textId="3C2684FB" w:rsidR="00C37B1F" w:rsidRDefault="00C37B1F">
      <w:pPr>
        <w:pStyle w:val="CommentText"/>
      </w:pPr>
      <w:r>
        <w:rPr>
          <w:rStyle w:val="CommentReference"/>
        </w:rPr>
        <w:annotationRef/>
      </w:r>
      <w:r>
        <w:t>That is correct. I initially designed this example to have only two sessions, and I failed to update the key analysis after making the change to three sessions.</w:t>
      </w:r>
    </w:p>
  </w:comment>
  <w:comment w:id="11" w:author="Jessica Stanis" w:date="2015-04-08T16:47:00Z" w:initials="JS">
    <w:p w14:paraId="649DBAEE" w14:textId="1C21FB4D" w:rsidR="00C37B1F" w:rsidRDefault="00C37B1F">
      <w:pPr>
        <w:pStyle w:val="CommentText"/>
      </w:pPr>
      <w:r>
        <w:rPr>
          <w:rStyle w:val="CommentReference"/>
        </w:rPr>
        <w:annotationRef/>
      </w:r>
      <w:r>
        <w:t>Please expand the caption to include relevant information so that the figure can be interpreted on its own.</w:t>
      </w:r>
    </w:p>
  </w:comment>
  <w:comment w:id="19" w:author="Jacob Roundy" w:date="2015-04-02T15:02:00Z" w:initials="JR">
    <w:p w14:paraId="6AB73317" w14:textId="759A563E" w:rsidR="00C37B1F" w:rsidRDefault="00C37B1F">
      <w:pPr>
        <w:pStyle w:val="CommentText"/>
      </w:pPr>
      <w:r>
        <w:rPr>
          <w:rStyle w:val="CommentReference"/>
        </w:rPr>
        <w:annotationRef/>
      </w:r>
      <w:r>
        <w:t>Potential stock photo for Applications. Can be downloaded, if needed.</w:t>
      </w:r>
    </w:p>
  </w:comment>
  <w:comment w:id="20" w:author="Jessica Stanis" w:date="2015-04-08T16:43:00Z" w:initials="JS">
    <w:p w14:paraId="317BF0C6" w14:textId="312DF705" w:rsidR="00C37B1F" w:rsidRDefault="00C37B1F">
      <w:pPr>
        <w:pStyle w:val="CommentText"/>
      </w:pPr>
      <w:r>
        <w:rPr>
          <w:rStyle w:val="CommentReference"/>
        </w:rPr>
        <w:annotationRef/>
      </w:r>
      <w:r>
        <w:t>Not necessary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D6262F" w15:done="0"/>
  <w15:commentEx w15:paraId="587B4AAA" w15:done="0"/>
  <w15:commentEx w15:paraId="19DBAF49" w15:done="0"/>
  <w15:commentEx w15:paraId="649DBAEE" w15:done="0"/>
  <w15:commentEx w15:paraId="6AB73317" w15:done="0"/>
  <w15:commentEx w15:paraId="317BF0C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80D24"/>
    <w:multiLevelType w:val="hybridMultilevel"/>
    <w:tmpl w:val="83AE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3">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6">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5"/>
  </w:num>
  <w:num w:numId="7">
    <w:abstractNumId w:val="7"/>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Danovitch">
    <w15:presenceInfo w15:providerId="None" w15:userId="Judith Danovitch"/>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6A9D"/>
    <w:rsid w:val="00007FC8"/>
    <w:rsid w:val="000107A5"/>
    <w:rsid w:val="00011287"/>
    <w:rsid w:val="00011770"/>
    <w:rsid w:val="00013F2C"/>
    <w:rsid w:val="00014906"/>
    <w:rsid w:val="00015991"/>
    <w:rsid w:val="0001681B"/>
    <w:rsid w:val="0001697A"/>
    <w:rsid w:val="00016B61"/>
    <w:rsid w:val="00016D53"/>
    <w:rsid w:val="00017E7C"/>
    <w:rsid w:val="00021E58"/>
    <w:rsid w:val="000230CA"/>
    <w:rsid w:val="00023246"/>
    <w:rsid w:val="000269FC"/>
    <w:rsid w:val="0002769B"/>
    <w:rsid w:val="00027999"/>
    <w:rsid w:val="00030659"/>
    <w:rsid w:val="00031020"/>
    <w:rsid w:val="0003169F"/>
    <w:rsid w:val="00031713"/>
    <w:rsid w:val="00032662"/>
    <w:rsid w:val="00032EED"/>
    <w:rsid w:val="00033AC1"/>
    <w:rsid w:val="0003489B"/>
    <w:rsid w:val="00034B22"/>
    <w:rsid w:val="00034C06"/>
    <w:rsid w:val="00035BAE"/>
    <w:rsid w:val="000376BF"/>
    <w:rsid w:val="00040862"/>
    <w:rsid w:val="000412AB"/>
    <w:rsid w:val="00042131"/>
    <w:rsid w:val="0004259D"/>
    <w:rsid w:val="0004415D"/>
    <w:rsid w:val="000454DC"/>
    <w:rsid w:val="00045B73"/>
    <w:rsid w:val="0004681B"/>
    <w:rsid w:val="000476A1"/>
    <w:rsid w:val="000505F9"/>
    <w:rsid w:val="00050D0E"/>
    <w:rsid w:val="00052642"/>
    <w:rsid w:val="00052681"/>
    <w:rsid w:val="00053461"/>
    <w:rsid w:val="00053BB3"/>
    <w:rsid w:val="00054182"/>
    <w:rsid w:val="000548A3"/>
    <w:rsid w:val="00056CC8"/>
    <w:rsid w:val="00057476"/>
    <w:rsid w:val="00060448"/>
    <w:rsid w:val="00061330"/>
    <w:rsid w:val="00062CC3"/>
    <w:rsid w:val="00062EC5"/>
    <w:rsid w:val="00063784"/>
    <w:rsid w:val="0006389B"/>
    <w:rsid w:val="00063D68"/>
    <w:rsid w:val="00065531"/>
    <w:rsid w:val="0006631C"/>
    <w:rsid w:val="00066627"/>
    <w:rsid w:val="0006676E"/>
    <w:rsid w:val="00066E31"/>
    <w:rsid w:val="0007133F"/>
    <w:rsid w:val="000735FC"/>
    <w:rsid w:val="00073F8C"/>
    <w:rsid w:val="00074B74"/>
    <w:rsid w:val="0007556D"/>
    <w:rsid w:val="00080D18"/>
    <w:rsid w:val="0008344F"/>
    <w:rsid w:val="00083468"/>
    <w:rsid w:val="000839F9"/>
    <w:rsid w:val="0008458E"/>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443B"/>
    <w:rsid w:val="000C6959"/>
    <w:rsid w:val="000C753A"/>
    <w:rsid w:val="000C7B89"/>
    <w:rsid w:val="000D2FB3"/>
    <w:rsid w:val="000D57B5"/>
    <w:rsid w:val="000D6731"/>
    <w:rsid w:val="000D6BE9"/>
    <w:rsid w:val="000D6C64"/>
    <w:rsid w:val="000D7048"/>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056"/>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BCF"/>
    <w:rsid w:val="00114DCF"/>
    <w:rsid w:val="00114E87"/>
    <w:rsid w:val="00114FA4"/>
    <w:rsid w:val="00115540"/>
    <w:rsid w:val="00115F01"/>
    <w:rsid w:val="00117F7A"/>
    <w:rsid w:val="00120829"/>
    <w:rsid w:val="00122BB5"/>
    <w:rsid w:val="00122E32"/>
    <w:rsid w:val="00125E38"/>
    <w:rsid w:val="001300A2"/>
    <w:rsid w:val="00130A0C"/>
    <w:rsid w:val="00132D2D"/>
    <w:rsid w:val="0013518D"/>
    <w:rsid w:val="00135CB1"/>
    <w:rsid w:val="00136377"/>
    <w:rsid w:val="001364CB"/>
    <w:rsid w:val="00136537"/>
    <w:rsid w:val="00136D3D"/>
    <w:rsid w:val="00136EE9"/>
    <w:rsid w:val="00137949"/>
    <w:rsid w:val="00137F5C"/>
    <w:rsid w:val="001408FC"/>
    <w:rsid w:val="00140C2C"/>
    <w:rsid w:val="00141F2D"/>
    <w:rsid w:val="00142951"/>
    <w:rsid w:val="0014335C"/>
    <w:rsid w:val="00143FF9"/>
    <w:rsid w:val="00144083"/>
    <w:rsid w:val="00144D6F"/>
    <w:rsid w:val="00144F5F"/>
    <w:rsid w:val="001452AA"/>
    <w:rsid w:val="0014593F"/>
    <w:rsid w:val="00145BF3"/>
    <w:rsid w:val="00146EAF"/>
    <w:rsid w:val="001470E4"/>
    <w:rsid w:val="00147DF1"/>
    <w:rsid w:val="00150951"/>
    <w:rsid w:val="00150B14"/>
    <w:rsid w:val="00151248"/>
    <w:rsid w:val="00151729"/>
    <w:rsid w:val="001525E3"/>
    <w:rsid w:val="001530FC"/>
    <w:rsid w:val="0015351D"/>
    <w:rsid w:val="00155256"/>
    <w:rsid w:val="001558E8"/>
    <w:rsid w:val="00160A5D"/>
    <w:rsid w:val="00160F8C"/>
    <w:rsid w:val="00161028"/>
    <w:rsid w:val="00161631"/>
    <w:rsid w:val="00164197"/>
    <w:rsid w:val="00164627"/>
    <w:rsid w:val="00165F89"/>
    <w:rsid w:val="001667CD"/>
    <w:rsid w:val="0016695E"/>
    <w:rsid w:val="00167F11"/>
    <w:rsid w:val="00172320"/>
    <w:rsid w:val="00173344"/>
    <w:rsid w:val="001737BD"/>
    <w:rsid w:val="00173CB8"/>
    <w:rsid w:val="001740A0"/>
    <w:rsid w:val="001751A4"/>
    <w:rsid w:val="001754B0"/>
    <w:rsid w:val="001756A7"/>
    <w:rsid w:val="00175D9C"/>
    <w:rsid w:val="00175E95"/>
    <w:rsid w:val="0017657B"/>
    <w:rsid w:val="00177B89"/>
    <w:rsid w:val="00180EB2"/>
    <w:rsid w:val="001811D4"/>
    <w:rsid w:val="001824BB"/>
    <w:rsid w:val="00182A00"/>
    <w:rsid w:val="0018413D"/>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448C"/>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1204"/>
    <w:rsid w:val="001C304F"/>
    <w:rsid w:val="001C34E4"/>
    <w:rsid w:val="001C3AE3"/>
    <w:rsid w:val="001C4A64"/>
    <w:rsid w:val="001C4E41"/>
    <w:rsid w:val="001D2422"/>
    <w:rsid w:val="001D25C2"/>
    <w:rsid w:val="001D31F8"/>
    <w:rsid w:val="001D3A37"/>
    <w:rsid w:val="001D3B80"/>
    <w:rsid w:val="001D3BDA"/>
    <w:rsid w:val="001D6E8F"/>
    <w:rsid w:val="001D7497"/>
    <w:rsid w:val="001D762B"/>
    <w:rsid w:val="001E1A22"/>
    <w:rsid w:val="001E1AFF"/>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076C3"/>
    <w:rsid w:val="00211182"/>
    <w:rsid w:val="00212630"/>
    <w:rsid w:val="00213123"/>
    <w:rsid w:val="002138A6"/>
    <w:rsid w:val="0021457E"/>
    <w:rsid w:val="00214AAD"/>
    <w:rsid w:val="00214D07"/>
    <w:rsid w:val="00214E77"/>
    <w:rsid w:val="00214FED"/>
    <w:rsid w:val="00215D8B"/>
    <w:rsid w:val="0021686B"/>
    <w:rsid w:val="002179F7"/>
    <w:rsid w:val="00220384"/>
    <w:rsid w:val="0022087B"/>
    <w:rsid w:val="002208C9"/>
    <w:rsid w:val="002221CE"/>
    <w:rsid w:val="0022263B"/>
    <w:rsid w:val="00223552"/>
    <w:rsid w:val="00223D62"/>
    <w:rsid w:val="00225C37"/>
    <w:rsid w:val="00226F96"/>
    <w:rsid w:val="0022740B"/>
    <w:rsid w:val="002276A2"/>
    <w:rsid w:val="002307E5"/>
    <w:rsid w:val="002326F4"/>
    <w:rsid w:val="00233F0D"/>
    <w:rsid w:val="00234112"/>
    <w:rsid w:val="00234137"/>
    <w:rsid w:val="00234B40"/>
    <w:rsid w:val="002358D3"/>
    <w:rsid w:val="00235B82"/>
    <w:rsid w:val="00237652"/>
    <w:rsid w:val="002377B0"/>
    <w:rsid w:val="00237B1C"/>
    <w:rsid w:val="002412A9"/>
    <w:rsid w:val="00241D1E"/>
    <w:rsid w:val="0024231E"/>
    <w:rsid w:val="00242655"/>
    <w:rsid w:val="002428A8"/>
    <w:rsid w:val="00243175"/>
    <w:rsid w:val="00243431"/>
    <w:rsid w:val="002435C3"/>
    <w:rsid w:val="00243B3D"/>
    <w:rsid w:val="00244711"/>
    <w:rsid w:val="00245E65"/>
    <w:rsid w:val="0024610A"/>
    <w:rsid w:val="002511CC"/>
    <w:rsid w:val="002511D9"/>
    <w:rsid w:val="00251A57"/>
    <w:rsid w:val="00252A0B"/>
    <w:rsid w:val="002530E8"/>
    <w:rsid w:val="00253255"/>
    <w:rsid w:val="002533BB"/>
    <w:rsid w:val="002538C6"/>
    <w:rsid w:val="00253A32"/>
    <w:rsid w:val="00253ABD"/>
    <w:rsid w:val="00253E95"/>
    <w:rsid w:val="00254972"/>
    <w:rsid w:val="002567E1"/>
    <w:rsid w:val="00256A08"/>
    <w:rsid w:val="002600B5"/>
    <w:rsid w:val="00261C19"/>
    <w:rsid w:val="00261E3E"/>
    <w:rsid w:val="00261F12"/>
    <w:rsid w:val="0026283E"/>
    <w:rsid w:val="00262B90"/>
    <w:rsid w:val="002634AA"/>
    <w:rsid w:val="00263BFD"/>
    <w:rsid w:val="002647D3"/>
    <w:rsid w:val="0026490F"/>
    <w:rsid w:val="00265BDC"/>
    <w:rsid w:val="00266547"/>
    <w:rsid w:val="00266EB3"/>
    <w:rsid w:val="00266F13"/>
    <w:rsid w:val="00267E1C"/>
    <w:rsid w:val="00271AB1"/>
    <w:rsid w:val="00271E17"/>
    <w:rsid w:val="002720D8"/>
    <w:rsid w:val="002755C4"/>
    <w:rsid w:val="00280382"/>
    <w:rsid w:val="00281121"/>
    <w:rsid w:val="0028141B"/>
    <w:rsid w:val="00281869"/>
    <w:rsid w:val="00283B09"/>
    <w:rsid w:val="00283B35"/>
    <w:rsid w:val="00283FFD"/>
    <w:rsid w:val="002912AD"/>
    <w:rsid w:val="002922E8"/>
    <w:rsid w:val="0029350B"/>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B7EF9"/>
    <w:rsid w:val="002C0773"/>
    <w:rsid w:val="002C0C18"/>
    <w:rsid w:val="002C0CC7"/>
    <w:rsid w:val="002C1F3B"/>
    <w:rsid w:val="002C3066"/>
    <w:rsid w:val="002C3E0A"/>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83E"/>
    <w:rsid w:val="002D4A0C"/>
    <w:rsid w:val="002D5269"/>
    <w:rsid w:val="002D68EA"/>
    <w:rsid w:val="002E0089"/>
    <w:rsid w:val="002E1403"/>
    <w:rsid w:val="002E2113"/>
    <w:rsid w:val="002E27E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351D"/>
    <w:rsid w:val="0030387F"/>
    <w:rsid w:val="00303D9A"/>
    <w:rsid w:val="003043DD"/>
    <w:rsid w:val="00304713"/>
    <w:rsid w:val="00305D32"/>
    <w:rsid w:val="00307201"/>
    <w:rsid w:val="003077EC"/>
    <w:rsid w:val="00307EFB"/>
    <w:rsid w:val="0031061D"/>
    <w:rsid w:val="00311E0A"/>
    <w:rsid w:val="00312AF5"/>
    <w:rsid w:val="00312C7F"/>
    <w:rsid w:val="00315495"/>
    <w:rsid w:val="003155BF"/>
    <w:rsid w:val="003155D2"/>
    <w:rsid w:val="0031573B"/>
    <w:rsid w:val="0031612D"/>
    <w:rsid w:val="0031689F"/>
    <w:rsid w:val="00316EA0"/>
    <w:rsid w:val="003173B0"/>
    <w:rsid w:val="003200F9"/>
    <w:rsid w:val="003211BE"/>
    <w:rsid w:val="0032199F"/>
    <w:rsid w:val="00322BEF"/>
    <w:rsid w:val="00323011"/>
    <w:rsid w:val="00323670"/>
    <w:rsid w:val="00323A28"/>
    <w:rsid w:val="00324093"/>
    <w:rsid w:val="003251E8"/>
    <w:rsid w:val="00331DE1"/>
    <w:rsid w:val="003321D4"/>
    <w:rsid w:val="00333EB5"/>
    <w:rsid w:val="003349F6"/>
    <w:rsid w:val="003354AE"/>
    <w:rsid w:val="003361C6"/>
    <w:rsid w:val="00337222"/>
    <w:rsid w:val="003375B0"/>
    <w:rsid w:val="003408A7"/>
    <w:rsid w:val="003429AE"/>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6658"/>
    <w:rsid w:val="00356F0E"/>
    <w:rsid w:val="003579AE"/>
    <w:rsid w:val="00362AA9"/>
    <w:rsid w:val="00362E5C"/>
    <w:rsid w:val="00364247"/>
    <w:rsid w:val="00364C65"/>
    <w:rsid w:val="00366819"/>
    <w:rsid w:val="003706EE"/>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5172"/>
    <w:rsid w:val="00385BA8"/>
    <w:rsid w:val="00386A3C"/>
    <w:rsid w:val="0038761A"/>
    <w:rsid w:val="00387F8A"/>
    <w:rsid w:val="00390BF7"/>
    <w:rsid w:val="00390C30"/>
    <w:rsid w:val="00391DE2"/>
    <w:rsid w:val="00392101"/>
    <w:rsid w:val="00393FBF"/>
    <w:rsid w:val="00394642"/>
    <w:rsid w:val="00396920"/>
    <w:rsid w:val="00397DE4"/>
    <w:rsid w:val="003A2286"/>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29F6"/>
    <w:rsid w:val="003C3127"/>
    <w:rsid w:val="003C6CCF"/>
    <w:rsid w:val="003C6FA8"/>
    <w:rsid w:val="003C7654"/>
    <w:rsid w:val="003D015B"/>
    <w:rsid w:val="003D07E6"/>
    <w:rsid w:val="003D0A2C"/>
    <w:rsid w:val="003D0F25"/>
    <w:rsid w:val="003D10FB"/>
    <w:rsid w:val="003D207E"/>
    <w:rsid w:val="003D2278"/>
    <w:rsid w:val="003D2AF3"/>
    <w:rsid w:val="003D3B61"/>
    <w:rsid w:val="003D4A59"/>
    <w:rsid w:val="003D4D34"/>
    <w:rsid w:val="003D5301"/>
    <w:rsid w:val="003D6E64"/>
    <w:rsid w:val="003D717F"/>
    <w:rsid w:val="003D79D2"/>
    <w:rsid w:val="003E02AE"/>
    <w:rsid w:val="003E24C6"/>
    <w:rsid w:val="003E384F"/>
    <w:rsid w:val="003E453B"/>
    <w:rsid w:val="003E5B68"/>
    <w:rsid w:val="003E6270"/>
    <w:rsid w:val="003E6851"/>
    <w:rsid w:val="003E6E86"/>
    <w:rsid w:val="003E7092"/>
    <w:rsid w:val="003F1DC4"/>
    <w:rsid w:val="003F2005"/>
    <w:rsid w:val="003F2D3D"/>
    <w:rsid w:val="003F3D34"/>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374"/>
    <w:rsid w:val="0041340F"/>
    <w:rsid w:val="004171CA"/>
    <w:rsid w:val="004203B2"/>
    <w:rsid w:val="00420BBC"/>
    <w:rsid w:val="004234E8"/>
    <w:rsid w:val="00425EF5"/>
    <w:rsid w:val="00427550"/>
    <w:rsid w:val="00430447"/>
    <w:rsid w:val="00432AD5"/>
    <w:rsid w:val="00434622"/>
    <w:rsid w:val="00436598"/>
    <w:rsid w:val="004374CB"/>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BF3"/>
    <w:rsid w:val="00456CC6"/>
    <w:rsid w:val="00457525"/>
    <w:rsid w:val="0046098D"/>
    <w:rsid w:val="00460E9B"/>
    <w:rsid w:val="00462279"/>
    <w:rsid w:val="00462ECF"/>
    <w:rsid w:val="00463594"/>
    <w:rsid w:val="00463763"/>
    <w:rsid w:val="00463CE7"/>
    <w:rsid w:val="00465257"/>
    <w:rsid w:val="00466EC8"/>
    <w:rsid w:val="00467E1A"/>
    <w:rsid w:val="00471B08"/>
    <w:rsid w:val="00471B1A"/>
    <w:rsid w:val="0047206C"/>
    <w:rsid w:val="00473BAE"/>
    <w:rsid w:val="004742FB"/>
    <w:rsid w:val="00474EF8"/>
    <w:rsid w:val="004750D8"/>
    <w:rsid w:val="00475FF7"/>
    <w:rsid w:val="00476471"/>
    <w:rsid w:val="0047669E"/>
    <w:rsid w:val="0047758A"/>
    <w:rsid w:val="00477D6D"/>
    <w:rsid w:val="0048033C"/>
    <w:rsid w:val="00481CB2"/>
    <w:rsid w:val="004823E5"/>
    <w:rsid w:val="00483ACE"/>
    <w:rsid w:val="00484415"/>
    <w:rsid w:val="0048490E"/>
    <w:rsid w:val="00484DB9"/>
    <w:rsid w:val="00485A0C"/>
    <w:rsid w:val="00485C49"/>
    <w:rsid w:val="0048665B"/>
    <w:rsid w:val="00491461"/>
    <w:rsid w:val="0049159A"/>
    <w:rsid w:val="004935E3"/>
    <w:rsid w:val="0049372C"/>
    <w:rsid w:val="00494196"/>
    <w:rsid w:val="004941C2"/>
    <w:rsid w:val="00494889"/>
    <w:rsid w:val="00494AC6"/>
    <w:rsid w:val="00495213"/>
    <w:rsid w:val="00495F15"/>
    <w:rsid w:val="004968A0"/>
    <w:rsid w:val="004A0B45"/>
    <w:rsid w:val="004A0F8A"/>
    <w:rsid w:val="004A16D1"/>
    <w:rsid w:val="004A2A28"/>
    <w:rsid w:val="004A36FE"/>
    <w:rsid w:val="004A37DC"/>
    <w:rsid w:val="004A427F"/>
    <w:rsid w:val="004A4D7A"/>
    <w:rsid w:val="004A57ED"/>
    <w:rsid w:val="004A76B4"/>
    <w:rsid w:val="004A7BEF"/>
    <w:rsid w:val="004A7C3B"/>
    <w:rsid w:val="004B1697"/>
    <w:rsid w:val="004B229E"/>
    <w:rsid w:val="004B6A8A"/>
    <w:rsid w:val="004B6BCC"/>
    <w:rsid w:val="004B6E20"/>
    <w:rsid w:val="004B76AD"/>
    <w:rsid w:val="004C3966"/>
    <w:rsid w:val="004C47E3"/>
    <w:rsid w:val="004C503E"/>
    <w:rsid w:val="004C5CF8"/>
    <w:rsid w:val="004D142C"/>
    <w:rsid w:val="004D2FD9"/>
    <w:rsid w:val="004D4A34"/>
    <w:rsid w:val="004D52C6"/>
    <w:rsid w:val="004D64A5"/>
    <w:rsid w:val="004E34BD"/>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4F7E84"/>
    <w:rsid w:val="005010DE"/>
    <w:rsid w:val="0050131D"/>
    <w:rsid w:val="005014AB"/>
    <w:rsid w:val="00501A05"/>
    <w:rsid w:val="005027DC"/>
    <w:rsid w:val="00503B81"/>
    <w:rsid w:val="0050496E"/>
    <w:rsid w:val="00507719"/>
    <w:rsid w:val="00507B51"/>
    <w:rsid w:val="00510A2D"/>
    <w:rsid w:val="005124D9"/>
    <w:rsid w:val="0051709B"/>
    <w:rsid w:val="0052123C"/>
    <w:rsid w:val="00522429"/>
    <w:rsid w:val="00522C42"/>
    <w:rsid w:val="0052335D"/>
    <w:rsid w:val="005255DB"/>
    <w:rsid w:val="00525738"/>
    <w:rsid w:val="005267E8"/>
    <w:rsid w:val="00527651"/>
    <w:rsid w:val="00527816"/>
    <w:rsid w:val="00527BFF"/>
    <w:rsid w:val="005312C2"/>
    <w:rsid w:val="00531332"/>
    <w:rsid w:val="00531735"/>
    <w:rsid w:val="0053278A"/>
    <w:rsid w:val="00532A53"/>
    <w:rsid w:val="00534532"/>
    <w:rsid w:val="00536574"/>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1072"/>
    <w:rsid w:val="0056384A"/>
    <w:rsid w:val="00563A2C"/>
    <w:rsid w:val="00564575"/>
    <w:rsid w:val="005649A6"/>
    <w:rsid w:val="00565587"/>
    <w:rsid w:val="00567B31"/>
    <w:rsid w:val="00572061"/>
    <w:rsid w:val="00572614"/>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1D5"/>
    <w:rsid w:val="005B6BA2"/>
    <w:rsid w:val="005B7FE4"/>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76E"/>
    <w:rsid w:val="005E1B3B"/>
    <w:rsid w:val="005E3917"/>
    <w:rsid w:val="005E70F2"/>
    <w:rsid w:val="005E747B"/>
    <w:rsid w:val="005F069F"/>
    <w:rsid w:val="005F4954"/>
    <w:rsid w:val="005F4F97"/>
    <w:rsid w:val="005F6402"/>
    <w:rsid w:val="006016DC"/>
    <w:rsid w:val="00601C1F"/>
    <w:rsid w:val="00602181"/>
    <w:rsid w:val="006029BF"/>
    <w:rsid w:val="00602CC4"/>
    <w:rsid w:val="00604129"/>
    <w:rsid w:val="006055C9"/>
    <w:rsid w:val="00605650"/>
    <w:rsid w:val="00605DFA"/>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1561"/>
    <w:rsid w:val="00642A51"/>
    <w:rsid w:val="00642D33"/>
    <w:rsid w:val="006435F7"/>
    <w:rsid w:val="006452E2"/>
    <w:rsid w:val="00645B43"/>
    <w:rsid w:val="00646275"/>
    <w:rsid w:val="00646DF5"/>
    <w:rsid w:val="00647055"/>
    <w:rsid w:val="00650FAD"/>
    <w:rsid w:val="00651980"/>
    <w:rsid w:val="00652422"/>
    <w:rsid w:val="00652652"/>
    <w:rsid w:val="00653AD7"/>
    <w:rsid w:val="006549CA"/>
    <w:rsid w:val="00654A96"/>
    <w:rsid w:val="0065533F"/>
    <w:rsid w:val="006569EA"/>
    <w:rsid w:val="00656B68"/>
    <w:rsid w:val="00657940"/>
    <w:rsid w:val="00660861"/>
    <w:rsid w:val="00660B18"/>
    <w:rsid w:val="0066331C"/>
    <w:rsid w:val="006633D2"/>
    <w:rsid w:val="006642D6"/>
    <w:rsid w:val="0066473C"/>
    <w:rsid w:val="00664A99"/>
    <w:rsid w:val="00664F4D"/>
    <w:rsid w:val="006656AD"/>
    <w:rsid w:val="00665D59"/>
    <w:rsid w:val="006667E1"/>
    <w:rsid w:val="00666BD0"/>
    <w:rsid w:val="0066731E"/>
    <w:rsid w:val="0066740A"/>
    <w:rsid w:val="00667933"/>
    <w:rsid w:val="006679F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5616"/>
    <w:rsid w:val="00696698"/>
    <w:rsid w:val="006A0640"/>
    <w:rsid w:val="006A0650"/>
    <w:rsid w:val="006A0885"/>
    <w:rsid w:val="006A0DAB"/>
    <w:rsid w:val="006A2747"/>
    <w:rsid w:val="006A28F4"/>
    <w:rsid w:val="006A3006"/>
    <w:rsid w:val="006A35CB"/>
    <w:rsid w:val="006A37C5"/>
    <w:rsid w:val="006A44CF"/>
    <w:rsid w:val="006A45C4"/>
    <w:rsid w:val="006A4EA0"/>
    <w:rsid w:val="006A5F3D"/>
    <w:rsid w:val="006B1231"/>
    <w:rsid w:val="006B154F"/>
    <w:rsid w:val="006B2034"/>
    <w:rsid w:val="006B2C5C"/>
    <w:rsid w:val="006B2D89"/>
    <w:rsid w:val="006B2F59"/>
    <w:rsid w:val="006B3EC5"/>
    <w:rsid w:val="006B3F5E"/>
    <w:rsid w:val="006B4221"/>
    <w:rsid w:val="006B475F"/>
    <w:rsid w:val="006B4FC3"/>
    <w:rsid w:val="006C009A"/>
    <w:rsid w:val="006C1045"/>
    <w:rsid w:val="006C20AB"/>
    <w:rsid w:val="006C271A"/>
    <w:rsid w:val="006C3477"/>
    <w:rsid w:val="006C34F6"/>
    <w:rsid w:val="006C3F38"/>
    <w:rsid w:val="006C5288"/>
    <w:rsid w:val="006C535D"/>
    <w:rsid w:val="006C639D"/>
    <w:rsid w:val="006C6B58"/>
    <w:rsid w:val="006C6B5B"/>
    <w:rsid w:val="006C754F"/>
    <w:rsid w:val="006D2171"/>
    <w:rsid w:val="006D2651"/>
    <w:rsid w:val="006D333E"/>
    <w:rsid w:val="006D35BD"/>
    <w:rsid w:val="006D4218"/>
    <w:rsid w:val="006D4F3D"/>
    <w:rsid w:val="006D60F4"/>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1A6"/>
    <w:rsid w:val="00733D9F"/>
    <w:rsid w:val="0073476B"/>
    <w:rsid w:val="0073515A"/>
    <w:rsid w:val="00735C23"/>
    <w:rsid w:val="00736C63"/>
    <w:rsid w:val="00737A71"/>
    <w:rsid w:val="007406F3"/>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D4F"/>
    <w:rsid w:val="00757F83"/>
    <w:rsid w:val="00760E40"/>
    <w:rsid w:val="0076130B"/>
    <w:rsid w:val="00761415"/>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0B4A"/>
    <w:rsid w:val="007B211F"/>
    <w:rsid w:val="007B3684"/>
    <w:rsid w:val="007B3B70"/>
    <w:rsid w:val="007B4A3B"/>
    <w:rsid w:val="007B5314"/>
    <w:rsid w:val="007B6064"/>
    <w:rsid w:val="007B6BDA"/>
    <w:rsid w:val="007B7392"/>
    <w:rsid w:val="007C017F"/>
    <w:rsid w:val="007C049F"/>
    <w:rsid w:val="007C0C64"/>
    <w:rsid w:val="007C21EF"/>
    <w:rsid w:val="007C6545"/>
    <w:rsid w:val="007C68E4"/>
    <w:rsid w:val="007C6BA9"/>
    <w:rsid w:val="007D02FD"/>
    <w:rsid w:val="007D2C2A"/>
    <w:rsid w:val="007D3038"/>
    <w:rsid w:val="007D39D4"/>
    <w:rsid w:val="007D3E61"/>
    <w:rsid w:val="007D4457"/>
    <w:rsid w:val="007D52D7"/>
    <w:rsid w:val="007D598B"/>
    <w:rsid w:val="007D6D35"/>
    <w:rsid w:val="007E0E6A"/>
    <w:rsid w:val="007E0FEE"/>
    <w:rsid w:val="007E19F3"/>
    <w:rsid w:val="007E2F02"/>
    <w:rsid w:val="007E3117"/>
    <w:rsid w:val="007E4697"/>
    <w:rsid w:val="007E5F16"/>
    <w:rsid w:val="007E5FAE"/>
    <w:rsid w:val="007F0C53"/>
    <w:rsid w:val="007F2CEA"/>
    <w:rsid w:val="007F573C"/>
    <w:rsid w:val="007F6BA4"/>
    <w:rsid w:val="007F77E9"/>
    <w:rsid w:val="007F7E85"/>
    <w:rsid w:val="00800F83"/>
    <w:rsid w:val="0080401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18A2"/>
    <w:rsid w:val="00833F9A"/>
    <w:rsid w:val="00835345"/>
    <w:rsid w:val="00835886"/>
    <w:rsid w:val="008371B1"/>
    <w:rsid w:val="00837990"/>
    <w:rsid w:val="00837F5A"/>
    <w:rsid w:val="00840E46"/>
    <w:rsid w:val="00841211"/>
    <w:rsid w:val="0084225A"/>
    <w:rsid w:val="0084267A"/>
    <w:rsid w:val="00843640"/>
    <w:rsid w:val="008440C0"/>
    <w:rsid w:val="00844984"/>
    <w:rsid w:val="00845C51"/>
    <w:rsid w:val="00846B99"/>
    <w:rsid w:val="0084745B"/>
    <w:rsid w:val="008501C1"/>
    <w:rsid w:val="008509A4"/>
    <w:rsid w:val="008514F1"/>
    <w:rsid w:val="00853B4C"/>
    <w:rsid w:val="00855C07"/>
    <w:rsid w:val="00856726"/>
    <w:rsid w:val="00856753"/>
    <w:rsid w:val="00857294"/>
    <w:rsid w:val="00860488"/>
    <w:rsid w:val="00862CB6"/>
    <w:rsid w:val="00863622"/>
    <w:rsid w:val="0086459B"/>
    <w:rsid w:val="00864E66"/>
    <w:rsid w:val="00865780"/>
    <w:rsid w:val="0086593E"/>
    <w:rsid w:val="00865B1C"/>
    <w:rsid w:val="00865CB7"/>
    <w:rsid w:val="00865EE0"/>
    <w:rsid w:val="00866CA2"/>
    <w:rsid w:val="008676FB"/>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7750A"/>
    <w:rsid w:val="008807CE"/>
    <w:rsid w:val="00880FA6"/>
    <w:rsid w:val="00881062"/>
    <w:rsid w:val="008814FE"/>
    <w:rsid w:val="008818BF"/>
    <w:rsid w:val="008827F3"/>
    <w:rsid w:val="00882955"/>
    <w:rsid w:val="00882AE4"/>
    <w:rsid w:val="00882BBD"/>
    <w:rsid w:val="008837BE"/>
    <w:rsid w:val="008844D1"/>
    <w:rsid w:val="008852CB"/>
    <w:rsid w:val="0088581F"/>
    <w:rsid w:val="00885B6E"/>
    <w:rsid w:val="00886127"/>
    <w:rsid w:val="00886562"/>
    <w:rsid w:val="00887B92"/>
    <w:rsid w:val="00891AD4"/>
    <w:rsid w:val="00892002"/>
    <w:rsid w:val="008921D5"/>
    <w:rsid w:val="0089305B"/>
    <w:rsid w:val="008935B5"/>
    <w:rsid w:val="00896C2F"/>
    <w:rsid w:val="00896C56"/>
    <w:rsid w:val="00896CAD"/>
    <w:rsid w:val="0089764F"/>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4CEC"/>
    <w:rsid w:val="008B50BB"/>
    <w:rsid w:val="008B6146"/>
    <w:rsid w:val="008B65AA"/>
    <w:rsid w:val="008B69A9"/>
    <w:rsid w:val="008C002F"/>
    <w:rsid w:val="008C00CD"/>
    <w:rsid w:val="008C0326"/>
    <w:rsid w:val="008C07B8"/>
    <w:rsid w:val="008C0DBA"/>
    <w:rsid w:val="008C3433"/>
    <w:rsid w:val="008C343C"/>
    <w:rsid w:val="008C352F"/>
    <w:rsid w:val="008C3D7D"/>
    <w:rsid w:val="008C3E70"/>
    <w:rsid w:val="008C4884"/>
    <w:rsid w:val="008C4969"/>
    <w:rsid w:val="008C5927"/>
    <w:rsid w:val="008C5A97"/>
    <w:rsid w:val="008C5F82"/>
    <w:rsid w:val="008C60A8"/>
    <w:rsid w:val="008C6A9A"/>
    <w:rsid w:val="008D0592"/>
    <w:rsid w:val="008D1AA2"/>
    <w:rsid w:val="008D2B52"/>
    <w:rsid w:val="008D2C08"/>
    <w:rsid w:val="008D3C95"/>
    <w:rsid w:val="008D6C0A"/>
    <w:rsid w:val="008D6F81"/>
    <w:rsid w:val="008E1445"/>
    <w:rsid w:val="008E16CD"/>
    <w:rsid w:val="008E24ED"/>
    <w:rsid w:val="008E3A38"/>
    <w:rsid w:val="008E3B2A"/>
    <w:rsid w:val="008E40A2"/>
    <w:rsid w:val="008E748E"/>
    <w:rsid w:val="008E7B0E"/>
    <w:rsid w:val="008E7EAC"/>
    <w:rsid w:val="008F041C"/>
    <w:rsid w:val="008F0EA3"/>
    <w:rsid w:val="008F16F3"/>
    <w:rsid w:val="008F3446"/>
    <w:rsid w:val="008F40AA"/>
    <w:rsid w:val="008F5094"/>
    <w:rsid w:val="008F55ED"/>
    <w:rsid w:val="008F68E4"/>
    <w:rsid w:val="008F6E8D"/>
    <w:rsid w:val="008F720D"/>
    <w:rsid w:val="008F779E"/>
    <w:rsid w:val="009008C8"/>
    <w:rsid w:val="00900A5A"/>
    <w:rsid w:val="00900C98"/>
    <w:rsid w:val="009022D8"/>
    <w:rsid w:val="009022E4"/>
    <w:rsid w:val="0090508B"/>
    <w:rsid w:val="00905131"/>
    <w:rsid w:val="00905C8F"/>
    <w:rsid w:val="00905EB9"/>
    <w:rsid w:val="00907040"/>
    <w:rsid w:val="0090757B"/>
    <w:rsid w:val="00907962"/>
    <w:rsid w:val="009106B1"/>
    <w:rsid w:val="00911000"/>
    <w:rsid w:val="00911B06"/>
    <w:rsid w:val="00911F17"/>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B1"/>
    <w:rsid w:val="009312D1"/>
    <w:rsid w:val="00932091"/>
    <w:rsid w:val="00932770"/>
    <w:rsid w:val="00932BAD"/>
    <w:rsid w:val="009333F3"/>
    <w:rsid w:val="0093347E"/>
    <w:rsid w:val="009334B9"/>
    <w:rsid w:val="00934E35"/>
    <w:rsid w:val="00935044"/>
    <w:rsid w:val="00935B46"/>
    <w:rsid w:val="00936A76"/>
    <w:rsid w:val="00941536"/>
    <w:rsid w:val="00941850"/>
    <w:rsid w:val="00941884"/>
    <w:rsid w:val="00941AED"/>
    <w:rsid w:val="00942547"/>
    <w:rsid w:val="00943A2C"/>
    <w:rsid w:val="00943E3E"/>
    <w:rsid w:val="00944484"/>
    <w:rsid w:val="00944542"/>
    <w:rsid w:val="009461FA"/>
    <w:rsid w:val="009508E2"/>
    <w:rsid w:val="00950ADF"/>
    <w:rsid w:val="00950F4F"/>
    <w:rsid w:val="009513A6"/>
    <w:rsid w:val="0095227F"/>
    <w:rsid w:val="00952EBD"/>
    <w:rsid w:val="009546B4"/>
    <w:rsid w:val="00955AF3"/>
    <w:rsid w:val="00956375"/>
    <w:rsid w:val="00956F43"/>
    <w:rsid w:val="0095702E"/>
    <w:rsid w:val="00957B48"/>
    <w:rsid w:val="00961FFD"/>
    <w:rsid w:val="00962A3D"/>
    <w:rsid w:val="00962CC4"/>
    <w:rsid w:val="00962E84"/>
    <w:rsid w:val="00963037"/>
    <w:rsid w:val="009645E8"/>
    <w:rsid w:val="00964660"/>
    <w:rsid w:val="00964D8E"/>
    <w:rsid w:val="009656D0"/>
    <w:rsid w:val="00965B7D"/>
    <w:rsid w:val="0096649B"/>
    <w:rsid w:val="00970185"/>
    <w:rsid w:val="009711DD"/>
    <w:rsid w:val="00971C57"/>
    <w:rsid w:val="009726CA"/>
    <w:rsid w:val="00973A80"/>
    <w:rsid w:val="00973E4C"/>
    <w:rsid w:val="0097457D"/>
    <w:rsid w:val="00974DCD"/>
    <w:rsid w:val="00976539"/>
    <w:rsid w:val="00976598"/>
    <w:rsid w:val="00976624"/>
    <w:rsid w:val="00977B64"/>
    <w:rsid w:val="00977EF8"/>
    <w:rsid w:val="00980749"/>
    <w:rsid w:val="00983498"/>
    <w:rsid w:val="009866A4"/>
    <w:rsid w:val="0098737F"/>
    <w:rsid w:val="00990811"/>
    <w:rsid w:val="00990859"/>
    <w:rsid w:val="009909A6"/>
    <w:rsid w:val="00990B4D"/>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3F32"/>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D5A09"/>
    <w:rsid w:val="009E0EED"/>
    <w:rsid w:val="009E3499"/>
    <w:rsid w:val="009E55E6"/>
    <w:rsid w:val="009E7DE9"/>
    <w:rsid w:val="009F16AB"/>
    <w:rsid w:val="009F18E2"/>
    <w:rsid w:val="009F1C7D"/>
    <w:rsid w:val="009F25A3"/>
    <w:rsid w:val="009F2BB0"/>
    <w:rsid w:val="009F38EE"/>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34BA"/>
    <w:rsid w:val="00A1412D"/>
    <w:rsid w:val="00A14917"/>
    <w:rsid w:val="00A17E6E"/>
    <w:rsid w:val="00A20BA1"/>
    <w:rsid w:val="00A210A8"/>
    <w:rsid w:val="00A231F3"/>
    <w:rsid w:val="00A232DD"/>
    <w:rsid w:val="00A23AAA"/>
    <w:rsid w:val="00A25DD2"/>
    <w:rsid w:val="00A26A31"/>
    <w:rsid w:val="00A27336"/>
    <w:rsid w:val="00A3084C"/>
    <w:rsid w:val="00A332DF"/>
    <w:rsid w:val="00A338BD"/>
    <w:rsid w:val="00A33BBE"/>
    <w:rsid w:val="00A33D3A"/>
    <w:rsid w:val="00A349EB"/>
    <w:rsid w:val="00A34B2C"/>
    <w:rsid w:val="00A3507D"/>
    <w:rsid w:val="00A35EAE"/>
    <w:rsid w:val="00A3678B"/>
    <w:rsid w:val="00A36EF0"/>
    <w:rsid w:val="00A41E5D"/>
    <w:rsid w:val="00A41F07"/>
    <w:rsid w:val="00A432CD"/>
    <w:rsid w:val="00A43CB5"/>
    <w:rsid w:val="00A449A8"/>
    <w:rsid w:val="00A44F44"/>
    <w:rsid w:val="00A44F72"/>
    <w:rsid w:val="00A46CB5"/>
    <w:rsid w:val="00A47FEA"/>
    <w:rsid w:val="00A5090C"/>
    <w:rsid w:val="00A520B7"/>
    <w:rsid w:val="00A521F1"/>
    <w:rsid w:val="00A53AD1"/>
    <w:rsid w:val="00A53C16"/>
    <w:rsid w:val="00A53C52"/>
    <w:rsid w:val="00A5689B"/>
    <w:rsid w:val="00A56F84"/>
    <w:rsid w:val="00A578D1"/>
    <w:rsid w:val="00A6093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1445"/>
    <w:rsid w:val="00A82C3B"/>
    <w:rsid w:val="00A8482F"/>
    <w:rsid w:val="00A85605"/>
    <w:rsid w:val="00A9055F"/>
    <w:rsid w:val="00A906E7"/>
    <w:rsid w:val="00A908A7"/>
    <w:rsid w:val="00A90F67"/>
    <w:rsid w:val="00A90FB6"/>
    <w:rsid w:val="00A92C52"/>
    <w:rsid w:val="00A94102"/>
    <w:rsid w:val="00A94A8E"/>
    <w:rsid w:val="00A96D40"/>
    <w:rsid w:val="00AA1BC0"/>
    <w:rsid w:val="00AA2E38"/>
    <w:rsid w:val="00AA35A8"/>
    <w:rsid w:val="00AA403B"/>
    <w:rsid w:val="00AA440D"/>
    <w:rsid w:val="00AA6B73"/>
    <w:rsid w:val="00AA7278"/>
    <w:rsid w:val="00AA7A08"/>
    <w:rsid w:val="00AB0C96"/>
    <w:rsid w:val="00AB1E9C"/>
    <w:rsid w:val="00AB249C"/>
    <w:rsid w:val="00AB36DF"/>
    <w:rsid w:val="00AB39BD"/>
    <w:rsid w:val="00AB4337"/>
    <w:rsid w:val="00AB5079"/>
    <w:rsid w:val="00AB5903"/>
    <w:rsid w:val="00AC10E6"/>
    <w:rsid w:val="00AC1CE9"/>
    <w:rsid w:val="00AC2DE5"/>
    <w:rsid w:val="00AC39E8"/>
    <w:rsid w:val="00AC46B0"/>
    <w:rsid w:val="00AC4D28"/>
    <w:rsid w:val="00AC4F9D"/>
    <w:rsid w:val="00AC54A5"/>
    <w:rsid w:val="00AC551E"/>
    <w:rsid w:val="00AC6272"/>
    <w:rsid w:val="00AC659B"/>
    <w:rsid w:val="00AD0D6B"/>
    <w:rsid w:val="00AD179C"/>
    <w:rsid w:val="00AD3281"/>
    <w:rsid w:val="00AD511A"/>
    <w:rsid w:val="00AD5F4F"/>
    <w:rsid w:val="00AD5FBF"/>
    <w:rsid w:val="00AE189E"/>
    <w:rsid w:val="00AE1D62"/>
    <w:rsid w:val="00AE2067"/>
    <w:rsid w:val="00AE2DFC"/>
    <w:rsid w:val="00AE308C"/>
    <w:rsid w:val="00AE3E9E"/>
    <w:rsid w:val="00AE4350"/>
    <w:rsid w:val="00AE48D6"/>
    <w:rsid w:val="00AE4F22"/>
    <w:rsid w:val="00AE578E"/>
    <w:rsid w:val="00AE7299"/>
    <w:rsid w:val="00AE74B4"/>
    <w:rsid w:val="00AE78B2"/>
    <w:rsid w:val="00AE7FC3"/>
    <w:rsid w:val="00AF0945"/>
    <w:rsid w:val="00AF09CE"/>
    <w:rsid w:val="00AF3A5A"/>
    <w:rsid w:val="00AF4C30"/>
    <w:rsid w:val="00AF54CE"/>
    <w:rsid w:val="00AF5933"/>
    <w:rsid w:val="00AF619D"/>
    <w:rsid w:val="00AF68A1"/>
    <w:rsid w:val="00AF752A"/>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1B72"/>
    <w:rsid w:val="00B1227C"/>
    <w:rsid w:val="00B12CDF"/>
    <w:rsid w:val="00B15390"/>
    <w:rsid w:val="00B15E7D"/>
    <w:rsid w:val="00B169AA"/>
    <w:rsid w:val="00B172E2"/>
    <w:rsid w:val="00B174A7"/>
    <w:rsid w:val="00B177AF"/>
    <w:rsid w:val="00B17F43"/>
    <w:rsid w:val="00B21D3B"/>
    <w:rsid w:val="00B22714"/>
    <w:rsid w:val="00B23294"/>
    <w:rsid w:val="00B23301"/>
    <w:rsid w:val="00B247FA"/>
    <w:rsid w:val="00B24CE6"/>
    <w:rsid w:val="00B251A8"/>
    <w:rsid w:val="00B25252"/>
    <w:rsid w:val="00B26877"/>
    <w:rsid w:val="00B27C60"/>
    <w:rsid w:val="00B27D1F"/>
    <w:rsid w:val="00B30D05"/>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0C63"/>
    <w:rsid w:val="00B619A8"/>
    <w:rsid w:val="00B62C76"/>
    <w:rsid w:val="00B62EF0"/>
    <w:rsid w:val="00B65666"/>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4A9"/>
    <w:rsid w:val="00B8354E"/>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2D15"/>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047"/>
    <w:rsid w:val="00BB42ED"/>
    <w:rsid w:val="00BB46A1"/>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0615"/>
    <w:rsid w:val="00BD4768"/>
    <w:rsid w:val="00BE01F4"/>
    <w:rsid w:val="00BE0F50"/>
    <w:rsid w:val="00BE0F53"/>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2C16"/>
    <w:rsid w:val="00BF4ACB"/>
    <w:rsid w:val="00BF6822"/>
    <w:rsid w:val="00C003D5"/>
    <w:rsid w:val="00C00516"/>
    <w:rsid w:val="00C03622"/>
    <w:rsid w:val="00C05BA0"/>
    <w:rsid w:val="00C06363"/>
    <w:rsid w:val="00C06427"/>
    <w:rsid w:val="00C0722F"/>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708A"/>
    <w:rsid w:val="00C37B1F"/>
    <w:rsid w:val="00C37D48"/>
    <w:rsid w:val="00C40639"/>
    <w:rsid w:val="00C40CE6"/>
    <w:rsid w:val="00C41F24"/>
    <w:rsid w:val="00C42543"/>
    <w:rsid w:val="00C42565"/>
    <w:rsid w:val="00C439B0"/>
    <w:rsid w:val="00C441DF"/>
    <w:rsid w:val="00C45F6C"/>
    <w:rsid w:val="00C46253"/>
    <w:rsid w:val="00C46D5E"/>
    <w:rsid w:val="00C47CB0"/>
    <w:rsid w:val="00C507C5"/>
    <w:rsid w:val="00C50CD8"/>
    <w:rsid w:val="00C50D78"/>
    <w:rsid w:val="00C512C0"/>
    <w:rsid w:val="00C52DB7"/>
    <w:rsid w:val="00C52DF9"/>
    <w:rsid w:val="00C54236"/>
    <w:rsid w:val="00C552CD"/>
    <w:rsid w:val="00C56EA2"/>
    <w:rsid w:val="00C574AA"/>
    <w:rsid w:val="00C57F7F"/>
    <w:rsid w:val="00C627DF"/>
    <w:rsid w:val="00C632B0"/>
    <w:rsid w:val="00C63A93"/>
    <w:rsid w:val="00C660B8"/>
    <w:rsid w:val="00C66612"/>
    <w:rsid w:val="00C66AF3"/>
    <w:rsid w:val="00C6750E"/>
    <w:rsid w:val="00C67ACD"/>
    <w:rsid w:val="00C72019"/>
    <w:rsid w:val="00C727E2"/>
    <w:rsid w:val="00C73166"/>
    <w:rsid w:val="00C739B2"/>
    <w:rsid w:val="00C743D8"/>
    <w:rsid w:val="00C74843"/>
    <w:rsid w:val="00C7625C"/>
    <w:rsid w:val="00C7726F"/>
    <w:rsid w:val="00C77BB6"/>
    <w:rsid w:val="00C8057F"/>
    <w:rsid w:val="00C80A79"/>
    <w:rsid w:val="00C819DC"/>
    <w:rsid w:val="00C81BED"/>
    <w:rsid w:val="00C81F49"/>
    <w:rsid w:val="00C83EBE"/>
    <w:rsid w:val="00C84948"/>
    <w:rsid w:val="00C8678B"/>
    <w:rsid w:val="00C90D59"/>
    <w:rsid w:val="00C96C49"/>
    <w:rsid w:val="00C97DCD"/>
    <w:rsid w:val="00CA2AB5"/>
    <w:rsid w:val="00CA2CA4"/>
    <w:rsid w:val="00CA34DF"/>
    <w:rsid w:val="00CA3B07"/>
    <w:rsid w:val="00CA40D8"/>
    <w:rsid w:val="00CA5CA5"/>
    <w:rsid w:val="00CA6276"/>
    <w:rsid w:val="00CA6B60"/>
    <w:rsid w:val="00CA726D"/>
    <w:rsid w:val="00CB061B"/>
    <w:rsid w:val="00CB0A9C"/>
    <w:rsid w:val="00CB1001"/>
    <w:rsid w:val="00CB2781"/>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54A"/>
    <w:rsid w:val="00CC5AFB"/>
    <w:rsid w:val="00CC610D"/>
    <w:rsid w:val="00CC6717"/>
    <w:rsid w:val="00CD05EE"/>
    <w:rsid w:val="00CD2450"/>
    <w:rsid w:val="00CD2D58"/>
    <w:rsid w:val="00CD33C5"/>
    <w:rsid w:val="00CD412A"/>
    <w:rsid w:val="00CD5481"/>
    <w:rsid w:val="00CD6114"/>
    <w:rsid w:val="00CD7165"/>
    <w:rsid w:val="00CD71D6"/>
    <w:rsid w:val="00CD73B6"/>
    <w:rsid w:val="00CD74E0"/>
    <w:rsid w:val="00CD7B01"/>
    <w:rsid w:val="00CE0E41"/>
    <w:rsid w:val="00CE295C"/>
    <w:rsid w:val="00CE2CE5"/>
    <w:rsid w:val="00CE5525"/>
    <w:rsid w:val="00CE55FE"/>
    <w:rsid w:val="00CE5A9A"/>
    <w:rsid w:val="00CE68DC"/>
    <w:rsid w:val="00CE6EEF"/>
    <w:rsid w:val="00CE7589"/>
    <w:rsid w:val="00CE75D4"/>
    <w:rsid w:val="00CF0566"/>
    <w:rsid w:val="00CF0C17"/>
    <w:rsid w:val="00CF0D27"/>
    <w:rsid w:val="00CF3C41"/>
    <w:rsid w:val="00CF6925"/>
    <w:rsid w:val="00CF69E7"/>
    <w:rsid w:val="00CF781B"/>
    <w:rsid w:val="00D001B4"/>
    <w:rsid w:val="00D00BDA"/>
    <w:rsid w:val="00D02F29"/>
    <w:rsid w:val="00D035C6"/>
    <w:rsid w:val="00D036C5"/>
    <w:rsid w:val="00D03EA2"/>
    <w:rsid w:val="00D041D5"/>
    <w:rsid w:val="00D05017"/>
    <w:rsid w:val="00D05F64"/>
    <w:rsid w:val="00D067FB"/>
    <w:rsid w:val="00D069D9"/>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1E2E"/>
    <w:rsid w:val="00D42030"/>
    <w:rsid w:val="00D4290B"/>
    <w:rsid w:val="00D4500F"/>
    <w:rsid w:val="00D45618"/>
    <w:rsid w:val="00D457BD"/>
    <w:rsid w:val="00D46490"/>
    <w:rsid w:val="00D477F3"/>
    <w:rsid w:val="00D47F49"/>
    <w:rsid w:val="00D50233"/>
    <w:rsid w:val="00D50324"/>
    <w:rsid w:val="00D50C84"/>
    <w:rsid w:val="00D52D85"/>
    <w:rsid w:val="00D536A1"/>
    <w:rsid w:val="00D53957"/>
    <w:rsid w:val="00D53ACB"/>
    <w:rsid w:val="00D55AEB"/>
    <w:rsid w:val="00D561A3"/>
    <w:rsid w:val="00D576DE"/>
    <w:rsid w:val="00D6407A"/>
    <w:rsid w:val="00D642BA"/>
    <w:rsid w:val="00D64735"/>
    <w:rsid w:val="00D65E72"/>
    <w:rsid w:val="00D66642"/>
    <w:rsid w:val="00D66CD8"/>
    <w:rsid w:val="00D66E8A"/>
    <w:rsid w:val="00D672EB"/>
    <w:rsid w:val="00D7029D"/>
    <w:rsid w:val="00D705AB"/>
    <w:rsid w:val="00D730FA"/>
    <w:rsid w:val="00D73284"/>
    <w:rsid w:val="00D73EF5"/>
    <w:rsid w:val="00D74A95"/>
    <w:rsid w:val="00D76ECF"/>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766"/>
    <w:rsid w:val="00DC28CE"/>
    <w:rsid w:val="00DC3F4A"/>
    <w:rsid w:val="00DC530B"/>
    <w:rsid w:val="00DC6825"/>
    <w:rsid w:val="00DD033A"/>
    <w:rsid w:val="00DD1456"/>
    <w:rsid w:val="00DD20ED"/>
    <w:rsid w:val="00DD57F2"/>
    <w:rsid w:val="00DD6667"/>
    <w:rsid w:val="00DE006E"/>
    <w:rsid w:val="00DE367E"/>
    <w:rsid w:val="00DE4268"/>
    <w:rsid w:val="00DE73A6"/>
    <w:rsid w:val="00DF0E6C"/>
    <w:rsid w:val="00DF1391"/>
    <w:rsid w:val="00DF19F9"/>
    <w:rsid w:val="00DF1CC0"/>
    <w:rsid w:val="00DF2F3A"/>
    <w:rsid w:val="00DF4760"/>
    <w:rsid w:val="00DF4838"/>
    <w:rsid w:val="00DF70F0"/>
    <w:rsid w:val="00DF731B"/>
    <w:rsid w:val="00E011A3"/>
    <w:rsid w:val="00E013E6"/>
    <w:rsid w:val="00E02458"/>
    <w:rsid w:val="00E04951"/>
    <w:rsid w:val="00E05898"/>
    <w:rsid w:val="00E07E39"/>
    <w:rsid w:val="00E07F90"/>
    <w:rsid w:val="00E11D25"/>
    <w:rsid w:val="00E11EBF"/>
    <w:rsid w:val="00E12E49"/>
    <w:rsid w:val="00E1496E"/>
    <w:rsid w:val="00E14F38"/>
    <w:rsid w:val="00E15DED"/>
    <w:rsid w:val="00E16C6A"/>
    <w:rsid w:val="00E209DF"/>
    <w:rsid w:val="00E214B4"/>
    <w:rsid w:val="00E22C21"/>
    <w:rsid w:val="00E2399D"/>
    <w:rsid w:val="00E23D73"/>
    <w:rsid w:val="00E23F90"/>
    <w:rsid w:val="00E24D4A"/>
    <w:rsid w:val="00E25C84"/>
    <w:rsid w:val="00E2688D"/>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6EB"/>
    <w:rsid w:val="00E72EE7"/>
    <w:rsid w:val="00E73DA8"/>
    <w:rsid w:val="00E7425F"/>
    <w:rsid w:val="00E75860"/>
    <w:rsid w:val="00E820C9"/>
    <w:rsid w:val="00E8329E"/>
    <w:rsid w:val="00E83CEC"/>
    <w:rsid w:val="00E83EB4"/>
    <w:rsid w:val="00E85842"/>
    <w:rsid w:val="00E86797"/>
    <w:rsid w:val="00E867FC"/>
    <w:rsid w:val="00E86CC9"/>
    <w:rsid w:val="00E86DB0"/>
    <w:rsid w:val="00E9099B"/>
    <w:rsid w:val="00E939F3"/>
    <w:rsid w:val="00E944D7"/>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1C29"/>
    <w:rsid w:val="00EB30AC"/>
    <w:rsid w:val="00EB3470"/>
    <w:rsid w:val="00EB3754"/>
    <w:rsid w:val="00EB3947"/>
    <w:rsid w:val="00EB4171"/>
    <w:rsid w:val="00EB5485"/>
    <w:rsid w:val="00EC0533"/>
    <w:rsid w:val="00EC0977"/>
    <w:rsid w:val="00EC1251"/>
    <w:rsid w:val="00EC25E5"/>
    <w:rsid w:val="00EC262F"/>
    <w:rsid w:val="00EC337F"/>
    <w:rsid w:val="00EC43FC"/>
    <w:rsid w:val="00EC45BC"/>
    <w:rsid w:val="00EC53C7"/>
    <w:rsid w:val="00EC543F"/>
    <w:rsid w:val="00EC62BE"/>
    <w:rsid w:val="00EC7710"/>
    <w:rsid w:val="00ED0D17"/>
    <w:rsid w:val="00ED30E9"/>
    <w:rsid w:val="00ED39AB"/>
    <w:rsid w:val="00ED3CEF"/>
    <w:rsid w:val="00ED45CC"/>
    <w:rsid w:val="00ED4DB7"/>
    <w:rsid w:val="00ED5759"/>
    <w:rsid w:val="00ED79A0"/>
    <w:rsid w:val="00EE25AA"/>
    <w:rsid w:val="00EE2B7A"/>
    <w:rsid w:val="00EE2C73"/>
    <w:rsid w:val="00EE3DCE"/>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26D"/>
    <w:rsid w:val="00F053E8"/>
    <w:rsid w:val="00F056BF"/>
    <w:rsid w:val="00F06F56"/>
    <w:rsid w:val="00F11778"/>
    <w:rsid w:val="00F11BB4"/>
    <w:rsid w:val="00F121A9"/>
    <w:rsid w:val="00F122AE"/>
    <w:rsid w:val="00F1237D"/>
    <w:rsid w:val="00F13790"/>
    <w:rsid w:val="00F14855"/>
    <w:rsid w:val="00F14B1B"/>
    <w:rsid w:val="00F14F4C"/>
    <w:rsid w:val="00F152BC"/>
    <w:rsid w:val="00F15A8F"/>
    <w:rsid w:val="00F16D2A"/>
    <w:rsid w:val="00F16DB0"/>
    <w:rsid w:val="00F16E6A"/>
    <w:rsid w:val="00F20009"/>
    <w:rsid w:val="00F21C2F"/>
    <w:rsid w:val="00F21C72"/>
    <w:rsid w:val="00F22FD1"/>
    <w:rsid w:val="00F2383A"/>
    <w:rsid w:val="00F26965"/>
    <w:rsid w:val="00F26DAC"/>
    <w:rsid w:val="00F26F86"/>
    <w:rsid w:val="00F2745A"/>
    <w:rsid w:val="00F30AB5"/>
    <w:rsid w:val="00F344AA"/>
    <w:rsid w:val="00F355D3"/>
    <w:rsid w:val="00F35BDC"/>
    <w:rsid w:val="00F35EF5"/>
    <w:rsid w:val="00F3758E"/>
    <w:rsid w:val="00F376D5"/>
    <w:rsid w:val="00F37746"/>
    <w:rsid w:val="00F400EE"/>
    <w:rsid w:val="00F41254"/>
    <w:rsid w:val="00F41403"/>
    <w:rsid w:val="00F41658"/>
    <w:rsid w:val="00F418EB"/>
    <w:rsid w:val="00F41919"/>
    <w:rsid w:val="00F422A1"/>
    <w:rsid w:val="00F4549F"/>
    <w:rsid w:val="00F455AE"/>
    <w:rsid w:val="00F46596"/>
    <w:rsid w:val="00F46803"/>
    <w:rsid w:val="00F46C46"/>
    <w:rsid w:val="00F4741D"/>
    <w:rsid w:val="00F477FE"/>
    <w:rsid w:val="00F47F40"/>
    <w:rsid w:val="00F50703"/>
    <w:rsid w:val="00F5232C"/>
    <w:rsid w:val="00F546D1"/>
    <w:rsid w:val="00F54ACE"/>
    <w:rsid w:val="00F554AD"/>
    <w:rsid w:val="00F55936"/>
    <w:rsid w:val="00F56948"/>
    <w:rsid w:val="00F56CD2"/>
    <w:rsid w:val="00F56F15"/>
    <w:rsid w:val="00F57B53"/>
    <w:rsid w:val="00F62686"/>
    <w:rsid w:val="00F6493C"/>
    <w:rsid w:val="00F64DE7"/>
    <w:rsid w:val="00F665B6"/>
    <w:rsid w:val="00F67005"/>
    <w:rsid w:val="00F700CD"/>
    <w:rsid w:val="00F70FDA"/>
    <w:rsid w:val="00F7126A"/>
    <w:rsid w:val="00F713EE"/>
    <w:rsid w:val="00F734BC"/>
    <w:rsid w:val="00F74968"/>
    <w:rsid w:val="00F74C6B"/>
    <w:rsid w:val="00F75119"/>
    <w:rsid w:val="00F7569A"/>
    <w:rsid w:val="00F764CC"/>
    <w:rsid w:val="00F76504"/>
    <w:rsid w:val="00F77CD0"/>
    <w:rsid w:val="00F80BBA"/>
    <w:rsid w:val="00F81D5E"/>
    <w:rsid w:val="00F82232"/>
    <w:rsid w:val="00F83047"/>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450"/>
    <w:rsid w:val="00FA5BEA"/>
    <w:rsid w:val="00FA5C72"/>
    <w:rsid w:val="00FA7269"/>
    <w:rsid w:val="00FA7558"/>
    <w:rsid w:val="00FA756B"/>
    <w:rsid w:val="00FB02D3"/>
    <w:rsid w:val="00FB0727"/>
    <w:rsid w:val="00FB07E4"/>
    <w:rsid w:val="00FB0E42"/>
    <w:rsid w:val="00FB12BE"/>
    <w:rsid w:val="00FB2778"/>
    <w:rsid w:val="00FB2A11"/>
    <w:rsid w:val="00FB2E40"/>
    <w:rsid w:val="00FB3268"/>
    <w:rsid w:val="00FB40D6"/>
    <w:rsid w:val="00FB4E98"/>
    <w:rsid w:val="00FB5338"/>
    <w:rsid w:val="00FB54D4"/>
    <w:rsid w:val="00FB688F"/>
    <w:rsid w:val="00FB79CE"/>
    <w:rsid w:val="00FC18EE"/>
    <w:rsid w:val="00FC1D42"/>
    <w:rsid w:val="00FC2EEA"/>
    <w:rsid w:val="00FC32D3"/>
    <w:rsid w:val="00FC3C63"/>
    <w:rsid w:val="00FC3FFD"/>
    <w:rsid w:val="00FC64B1"/>
    <w:rsid w:val="00FC68DE"/>
    <w:rsid w:val="00FC69D4"/>
    <w:rsid w:val="00FC6A04"/>
    <w:rsid w:val="00FC6E77"/>
    <w:rsid w:val="00FD0B70"/>
    <w:rsid w:val="00FD173C"/>
    <w:rsid w:val="00FD41F2"/>
    <w:rsid w:val="00FD423B"/>
    <w:rsid w:val="00FD4A18"/>
    <w:rsid w:val="00FD5B5C"/>
    <w:rsid w:val="00FD64A4"/>
    <w:rsid w:val="00FD7391"/>
    <w:rsid w:val="00FD753E"/>
    <w:rsid w:val="00FE051C"/>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F45D0EFA-1B46-4A86-8A0B-2F1C1708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6016DC"/>
    <w:rPr>
      <w:color w:val="0563C1" w:themeColor="hyperlink"/>
      <w:u w:val="single"/>
    </w:rPr>
  </w:style>
  <w:style w:type="character" w:styleId="FollowedHyperlink">
    <w:name w:val="FollowedHyperlink"/>
    <w:basedOn w:val="DefaultParagraphFont"/>
    <w:uiPriority w:val="99"/>
    <w:semiHidden/>
    <w:unhideWhenUsed/>
    <w:rsid w:val="00936A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32993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2015-04-21T18:55:00Z</dcterms:created>
  <dcterms:modified xsi:type="dcterms:W3CDTF">2015-04-21T18:55:00Z</dcterms:modified>
</cp:coreProperties>
</file>